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DDD14" w14:textId="0D5DDB61" w:rsidR="00DE1F19" w:rsidRDefault="00DE1F19">
      <w:pPr>
        <w:pStyle w:val="Heading5"/>
        <w:keepNext/>
        <w:keepLines/>
        <w:rPr>
          <w:b/>
          <w:i/>
          <w:sz w:val="40"/>
        </w:rPr>
      </w:pPr>
      <w:r>
        <w:rPr>
          <w:b/>
          <w:i/>
          <w:sz w:val="40"/>
        </w:rPr>
        <w:t>STCP 04-1 Issue 00</w:t>
      </w:r>
      <w:r w:rsidR="00794350">
        <w:rPr>
          <w:b/>
          <w:i/>
          <w:sz w:val="40"/>
        </w:rPr>
        <w:t>7</w:t>
      </w:r>
      <w:r>
        <w:rPr>
          <w:b/>
          <w:i/>
          <w:sz w:val="40"/>
        </w:rPr>
        <w:t xml:space="preserve"> Real Time Data Change Management</w:t>
      </w:r>
    </w:p>
    <w:p w14:paraId="40F71A2A" w14:textId="77777777" w:rsidR="00DE1F19" w:rsidRPr="004D637A" w:rsidRDefault="00DE1F19">
      <w:pPr>
        <w:pStyle w:val="Heading1"/>
        <w:keepLines/>
        <w:numPr>
          <w:ilvl w:val="0"/>
          <w:numId w:val="0"/>
        </w:numPr>
        <w:rPr>
          <w:sz w:val="24"/>
        </w:rPr>
      </w:pPr>
      <w:r w:rsidRPr="004D637A">
        <w:rPr>
          <w:sz w:val="24"/>
        </w:rPr>
        <w:t>STC Procedure Document Authorisation</w:t>
      </w:r>
    </w:p>
    <w:p w14:paraId="62B38530" w14:textId="77777777" w:rsidR="00DE1F19" w:rsidRDefault="00DE1F19">
      <w:pPr>
        <w:jc w:val="both"/>
      </w:pP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DE1F19" w14:paraId="151ABC83" w14:textId="77777777" w:rsidTr="002C065D">
        <w:trPr>
          <w:cantSplit/>
          <w:jc w:val="center"/>
        </w:trPr>
        <w:tc>
          <w:tcPr>
            <w:tcW w:w="2552" w:type="dxa"/>
            <w:vAlign w:val="center"/>
          </w:tcPr>
          <w:p w14:paraId="1C096AAA" w14:textId="77777777" w:rsidR="00DE1F19" w:rsidRDefault="00ED130D">
            <w:pPr>
              <w:spacing w:before="60" w:after="60"/>
              <w:rPr>
                <w:b/>
                <w:color w:val="000000"/>
                <w:sz w:val="22"/>
              </w:rPr>
            </w:pPr>
            <w:r>
              <w:rPr>
                <w:b/>
                <w:color w:val="000000"/>
                <w:sz w:val="22"/>
              </w:rPr>
              <w:t>Party</w:t>
            </w:r>
          </w:p>
        </w:tc>
        <w:tc>
          <w:tcPr>
            <w:tcW w:w="2268" w:type="dxa"/>
            <w:vAlign w:val="center"/>
          </w:tcPr>
          <w:p w14:paraId="304DC8A3" w14:textId="77777777" w:rsidR="00DE1F19" w:rsidRDefault="00DE1F19">
            <w:pPr>
              <w:spacing w:before="60" w:after="60"/>
              <w:jc w:val="center"/>
              <w:rPr>
                <w:b/>
                <w:color w:val="000000"/>
                <w:sz w:val="22"/>
              </w:rPr>
            </w:pPr>
            <w:r>
              <w:rPr>
                <w:b/>
                <w:color w:val="000000"/>
                <w:sz w:val="22"/>
              </w:rPr>
              <w:t>Name of Party Representative</w:t>
            </w:r>
          </w:p>
        </w:tc>
        <w:tc>
          <w:tcPr>
            <w:tcW w:w="2410" w:type="dxa"/>
            <w:vAlign w:val="center"/>
          </w:tcPr>
          <w:p w14:paraId="3316D6A1" w14:textId="77777777" w:rsidR="00DE1F19" w:rsidRDefault="00DE1F19">
            <w:pPr>
              <w:spacing w:before="60" w:after="60"/>
              <w:jc w:val="center"/>
              <w:rPr>
                <w:b/>
                <w:color w:val="000000"/>
                <w:sz w:val="22"/>
              </w:rPr>
            </w:pPr>
            <w:r>
              <w:rPr>
                <w:b/>
                <w:color w:val="000000"/>
                <w:sz w:val="22"/>
              </w:rPr>
              <w:t xml:space="preserve">Signature </w:t>
            </w:r>
          </w:p>
        </w:tc>
        <w:tc>
          <w:tcPr>
            <w:tcW w:w="1418" w:type="dxa"/>
            <w:vAlign w:val="center"/>
          </w:tcPr>
          <w:p w14:paraId="0E34A7EC" w14:textId="77777777" w:rsidR="00DE1F19" w:rsidRDefault="00DE1F19">
            <w:pPr>
              <w:spacing w:before="60" w:after="60"/>
              <w:jc w:val="center"/>
              <w:rPr>
                <w:b/>
                <w:color w:val="000000"/>
                <w:sz w:val="22"/>
              </w:rPr>
            </w:pPr>
            <w:r>
              <w:rPr>
                <w:b/>
                <w:color w:val="000000"/>
                <w:sz w:val="22"/>
              </w:rPr>
              <w:t>Date</w:t>
            </w:r>
          </w:p>
        </w:tc>
      </w:tr>
      <w:tr w:rsidR="00CD4B61" w14:paraId="4DA0E69F" w14:textId="77777777" w:rsidTr="002C065D">
        <w:trPr>
          <w:cantSplit/>
          <w:jc w:val="center"/>
        </w:trPr>
        <w:tc>
          <w:tcPr>
            <w:tcW w:w="2552" w:type="dxa"/>
            <w:vAlign w:val="center"/>
          </w:tcPr>
          <w:p w14:paraId="3DBEB4C6" w14:textId="620C6A89" w:rsidR="00CD4B61" w:rsidRDefault="002A0A11">
            <w:pPr>
              <w:spacing w:before="60" w:after="60"/>
              <w:ind w:right="459"/>
              <w:rPr>
                <w:color w:val="000000"/>
                <w:sz w:val="22"/>
              </w:rPr>
            </w:pPr>
            <w:r>
              <w:rPr>
                <w:color w:val="000000"/>
                <w:sz w:val="22"/>
              </w:rPr>
              <w:t>The Company</w:t>
            </w:r>
          </w:p>
        </w:tc>
        <w:tc>
          <w:tcPr>
            <w:tcW w:w="2268" w:type="dxa"/>
          </w:tcPr>
          <w:p w14:paraId="5829D8D5" w14:textId="77777777" w:rsidR="00CD4B61" w:rsidRDefault="00CD4B61">
            <w:pPr>
              <w:spacing w:before="60" w:after="60"/>
              <w:jc w:val="center"/>
              <w:rPr>
                <w:color w:val="000000"/>
                <w:sz w:val="22"/>
              </w:rPr>
            </w:pPr>
          </w:p>
        </w:tc>
        <w:tc>
          <w:tcPr>
            <w:tcW w:w="2410" w:type="dxa"/>
          </w:tcPr>
          <w:p w14:paraId="58705977" w14:textId="77777777" w:rsidR="00CD4B61" w:rsidRDefault="00CD4B61">
            <w:pPr>
              <w:spacing w:before="60" w:after="60"/>
              <w:jc w:val="center"/>
              <w:rPr>
                <w:color w:val="000000"/>
                <w:sz w:val="22"/>
              </w:rPr>
            </w:pPr>
          </w:p>
        </w:tc>
        <w:tc>
          <w:tcPr>
            <w:tcW w:w="1418" w:type="dxa"/>
          </w:tcPr>
          <w:p w14:paraId="69250E42" w14:textId="77777777" w:rsidR="00CD4B61" w:rsidRDefault="00CD4B61">
            <w:pPr>
              <w:spacing w:before="60" w:after="60"/>
              <w:jc w:val="center"/>
              <w:rPr>
                <w:color w:val="000000"/>
                <w:sz w:val="22"/>
              </w:rPr>
            </w:pPr>
          </w:p>
        </w:tc>
      </w:tr>
      <w:tr w:rsidR="00DE1F19" w14:paraId="5C1F2302" w14:textId="77777777" w:rsidTr="002C065D">
        <w:trPr>
          <w:cantSplit/>
          <w:jc w:val="center"/>
        </w:trPr>
        <w:tc>
          <w:tcPr>
            <w:tcW w:w="2552" w:type="dxa"/>
            <w:vAlign w:val="center"/>
          </w:tcPr>
          <w:p w14:paraId="30BC4A23" w14:textId="77777777" w:rsidR="00DE1F19" w:rsidRDefault="00DE1F19">
            <w:pPr>
              <w:spacing w:before="60" w:after="60"/>
              <w:ind w:right="459"/>
              <w:rPr>
                <w:color w:val="000000"/>
                <w:sz w:val="22"/>
              </w:rPr>
            </w:pPr>
            <w:r>
              <w:rPr>
                <w:color w:val="000000"/>
                <w:sz w:val="22"/>
              </w:rPr>
              <w:t>National Grid Electricity Transmission plc</w:t>
            </w:r>
          </w:p>
        </w:tc>
        <w:tc>
          <w:tcPr>
            <w:tcW w:w="2268" w:type="dxa"/>
          </w:tcPr>
          <w:p w14:paraId="4274FB87" w14:textId="77777777" w:rsidR="00DE1F19" w:rsidRDefault="00DE1F19">
            <w:pPr>
              <w:spacing w:before="60" w:after="60"/>
              <w:jc w:val="center"/>
              <w:rPr>
                <w:color w:val="000000"/>
                <w:sz w:val="22"/>
              </w:rPr>
            </w:pPr>
          </w:p>
        </w:tc>
        <w:tc>
          <w:tcPr>
            <w:tcW w:w="2410" w:type="dxa"/>
          </w:tcPr>
          <w:p w14:paraId="1CE24994" w14:textId="77777777" w:rsidR="00DE1F19" w:rsidRDefault="00DE1F19">
            <w:pPr>
              <w:spacing w:before="60" w:after="60"/>
              <w:jc w:val="center"/>
              <w:rPr>
                <w:color w:val="000000"/>
                <w:sz w:val="22"/>
              </w:rPr>
            </w:pPr>
          </w:p>
        </w:tc>
        <w:tc>
          <w:tcPr>
            <w:tcW w:w="1418" w:type="dxa"/>
          </w:tcPr>
          <w:p w14:paraId="302D7CF2" w14:textId="77777777" w:rsidR="00DE1F19" w:rsidRDefault="00DE1F19">
            <w:pPr>
              <w:spacing w:before="60" w:after="60"/>
              <w:jc w:val="center"/>
              <w:rPr>
                <w:color w:val="000000"/>
                <w:sz w:val="22"/>
              </w:rPr>
            </w:pPr>
          </w:p>
        </w:tc>
      </w:tr>
      <w:tr w:rsidR="00DE1F19" w14:paraId="7719D319" w14:textId="77777777" w:rsidTr="002C065D">
        <w:trPr>
          <w:cantSplit/>
          <w:trHeight w:val="688"/>
          <w:jc w:val="center"/>
        </w:trPr>
        <w:tc>
          <w:tcPr>
            <w:tcW w:w="2552" w:type="dxa"/>
            <w:vAlign w:val="center"/>
          </w:tcPr>
          <w:p w14:paraId="318EEE6D" w14:textId="77777777" w:rsidR="00DE1F19" w:rsidRDefault="00A219BA">
            <w:pPr>
              <w:spacing w:before="60" w:after="60"/>
              <w:rPr>
                <w:color w:val="000000"/>
                <w:sz w:val="22"/>
              </w:rPr>
            </w:pPr>
            <w:r>
              <w:rPr>
                <w:color w:val="000000"/>
                <w:sz w:val="22"/>
              </w:rPr>
              <w:t>SP Transmission plc</w:t>
            </w:r>
          </w:p>
        </w:tc>
        <w:tc>
          <w:tcPr>
            <w:tcW w:w="2268" w:type="dxa"/>
          </w:tcPr>
          <w:p w14:paraId="535D9840" w14:textId="77777777" w:rsidR="00DE1F19" w:rsidRDefault="00DE1F19">
            <w:pPr>
              <w:spacing w:before="60" w:after="60"/>
              <w:jc w:val="center"/>
              <w:rPr>
                <w:color w:val="000000"/>
                <w:sz w:val="22"/>
              </w:rPr>
            </w:pPr>
          </w:p>
        </w:tc>
        <w:tc>
          <w:tcPr>
            <w:tcW w:w="2410" w:type="dxa"/>
          </w:tcPr>
          <w:p w14:paraId="48A6A21F" w14:textId="77777777" w:rsidR="00DE1F19" w:rsidRDefault="00DE1F19">
            <w:pPr>
              <w:spacing w:before="60" w:after="60"/>
              <w:jc w:val="center"/>
              <w:rPr>
                <w:color w:val="000000"/>
                <w:sz w:val="22"/>
              </w:rPr>
            </w:pPr>
          </w:p>
        </w:tc>
        <w:tc>
          <w:tcPr>
            <w:tcW w:w="1418" w:type="dxa"/>
          </w:tcPr>
          <w:p w14:paraId="3BA6550E" w14:textId="77777777" w:rsidR="00DE1F19" w:rsidRDefault="00DE1F19">
            <w:pPr>
              <w:spacing w:before="60" w:after="60"/>
              <w:jc w:val="center"/>
              <w:rPr>
                <w:color w:val="000000"/>
                <w:sz w:val="22"/>
              </w:rPr>
            </w:pPr>
          </w:p>
        </w:tc>
      </w:tr>
      <w:tr w:rsidR="00DE1F19" w14:paraId="36EA6377" w14:textId="77777777" w:rsidTr="002C065D">
        <w:trPr>
          <w:cantSplit/>
          <w:jc w:val="center"/>
        </w:trPr>
        <w:tc>
          <w:tcPr>
            <w:tcW w:w="2552" w:type="dxa"/>
            <w:vAlign w:val="center"/>
          </w:tcPr>
          <w:p w14:paraId="34C45E31" w14:textId="77777777" w:rsidR="00DE1F19" w:rsidRDefault="00A219BA">
            <w:pPr>
              <w:spacing w:before="60" w:after="60"/>
              <w:rPr>
                <w:color w:val="000000"/>
                <w:sz w:val="22"/>
              </w:rPr>
            </w:pPr>
            <w:r>
              <w:rPr>
                <w:color w:val="000000"/>
                <w:sz w:val="22"/>
              </w:rPr>
              <w:t>Scottish Hydro Electric Transmission plc</w:t>
            </w:r>
          </w:p>
        </w:tc>
        <w:tc>
          <w:tcPr>
            <w:tcW w:w="2268" w:type="dxa"/>
          </w:tcPr>
          <w:p w14:paraId="6C5E5E3B" w14:textId="77777777" w:rsidR="00DE1F19" w:rsidRDefault="00DE1F19">
            <w:pPr>
              <w:spacing w:before="60" w:after="60"/>
              <w:jc w:val="center"/>
              <w:rPr>
                <w:color w:val="000000"/>
                <w:sz w:val="22"/>
              </w:rPr>
            </w:pPr>
          </w:p>
        </w:tc>
        <w:tc>
          <w:tcPr>
            <w:tcW w:w="2410" w:type="dxa"/>
          </w:tcPr>
          <w:p w14:paraId="7B51F4DE" w14:textId="77777777" w:rsidR="00DE1F19" w:rsidRDefault="00DE1F19">
            <w:pPr>
              <w:spacing w:before="60" w:after="60"/>
              <w:jc w:val="center"/>
              <w:rPr>
                <w:color w:val="000000"/>
                <w:sz w:val="22"/>
              </w:rPr>
            </w:pPr>
          </w:p>
        </w:tc>
        <w:tc>
          <w:tcPr>
            <w:tcW w:w="1418" w:type="dxa"/>
          </w:tcPr>
          <w:p w14:paraId="122BD72C" w14:textId="77777777" w:rsidR="00DE1F19" w:rsidRDefault="00DE1F19">
            <w:pPr>
              <w:spacing w:before="60" w:after="60"/>
              <w:jc w:val="center"/>
              <w:rPr>
                <w:color w:val="000000"/>
                <w:sz w:val="22"/>
              </w:rPr>
            </w:pPr>
          </w:p>
        </w:tc>
      </w:tr>
      <w:tr w:rsidR="004D637A" w14:paraId="21D503FE" w14:textId="77777777" w:rsidTr="002C065D">
        <w:trPr>
          <w:cantSplit/>
          <w:jc w:val="center"/>
        </w:trPr>
        <w:tc>
          <w:tcPr>
            <w:tcW w:w="2552" w:type="dxa"/>
            <w:vAlign w:val="center"/>
          </w:tcPr>
          <w:p w14:paraId="58F693B6" w14:textId="77777777" w:rsidR="004D637A" w:rsidRDefault="004D637A">
            <w:pPr>
              <w:spacing w:before="60" w:after="60"/>
              <w:rPr>
                <w:color w:val="000000"/>
                <w:sz w:val="22"/>
              </w:rPr>
            </w:pPr>
            <w:r>
              <w:rPr>
                <w:sz w:val="22"/>
                <w:lang w:eastAsia="en-GB"/>
              </w:rPr>
              <w:t>Offshore Transmission Owners</w:t>
            </w:r>
          </w:p>
        </w:tc>
        <w:tc>
          <w:tcPr>
            <w:tcW w:w="2268" w:type="dxa"/>
          </w:tcPr>
          <w:p w14:paraId="068D91E6" w14:textId="77777777" w:rsidR="004D637A" w:rsidRDefault="004D637A">
            <w:pPr>
              <w:spacing w:before="60" w:after="60"/>
              <w:jc w:val="center"/>
              <w:rPr>
                <w:color w:val="000000"/>
                <w:sz w:val="22"/>
              </w:rPr>
            </w:pPr>
          </w:p>
        </w:tc>
        <w:tc>
          <w:tcPr>
            <w:tcW w:w="2410" w:type="dxa"/>
          </w:tcPr>
          <w:p w14:paraId="0022E3CC" w14:textId="77777777" w:rsidR="004D637A" w:rsidRDefault="004D637A">
            <w:pPr>
              <w:spacing w:before="60" w:after="60"/>
              <w:jc w:val="center"/>
              <w:rPr>
                <w:color w:val="000000"/>
                <w:sz w:val="22"/>
              </w:rPr>
            </w:pPr>
          </w:p>
        </w:tc>
        <w:tc>
          <w:tcPr>
            <w:tcW w:w="1418" w:type="dxa"/>
          </w:tcPr>
          <w:p w14:paraId="5589C846" w14:textId="77777777" w:rsidR="004D637A" w:rsidRDefault="004D637A" w:rsidP="008118CB">
            <w:pPr>
              <w:spacing w:before="60" w:after="60"/>
              <w:rPr>
                <w:color w:val="000000"/>
                <w:sz w:val="22"/>
              </w:rPr>
            </w:pPr>
          </w:p>
        </w:tc>
      </w:tr>
      <w:tr w:rsidR="002C065D" w14:paraId="195DAC67" w14:textId="77777777" w:rsidTr="002C065D">
        <w:trPr>
          <w:cantSplit/>
          <w:jc w:val="center"/>
          <w:ins w:id="0" w:author="Steve Baker [NESO]" w:date="2025-10-15T16:44:00Z"/>
        </w:trPr>
        <w:tc>
          <w:tcPr>
            <w:tcW w:w="2552" w:type="dxa"/>
            <w:vAlign w:val="center"/>
          </w:tcPr>
          <w:p w14:paraId="39829EA9" w14:textId="3B8BEB70" w:rsidR="002C065D" w:rsidRDefault="002C065D">
            <w:pPr>
              <w:spacing w:before="60" w:after="60"/>
              <w:rPr>
                <w:ins w:id="1" w:author="Steve Baker [NESO]" w:date="2025-10-15T16:44:00Z"/>
                <w:sz w:val="22"/>
                <w:lang w:eastAsia="en-GB"/>
              </w:rPr>
            </w:pPr>
            <w:ins w:id="2" w:author="Steve Baker [NESO]" w:date="2025-10-15T16:44:00Z">
              <w:r>
                <w:rPr>
                  <w:sz w:val="22"/>
                  <w:lang w:eastAsia="en-GB"/>
                </w:rPr>
                <w:t>Competitively Appointed Transm</w:t>
              </w:r>
            </w:ins>
            <w:ins w:id="3" w:author="Steve Baker [NESO]" w:date="2025-10-15T16:45:00Z">
              <w:r>
                <w:rPr>
                  <w:sz w:val="22"/>
                  <w:lang w:eastAsia="en-GB"/>
                </w:rPr>
                <w:t>ission Owners</w:t>
              </w:r>
            </w:ins>
          </w:p>
        </w:tc>
        <w:tc>
          <w:tcPr>
            <w:tcW w:w="2268" w:type="dxa"/>
          </w:tcPr>
          <w:p w14:paraId="630D9960" w14:textId="77777777" w:rsidR="002C065D" w:rsidRDefault="002C065D">
            <w:pPr>
              <w:spacing w:before="60" w:after="60"/>
              <w:jc w:val="center"/>
              <w:rPr>
                <w:ins w:id="4" w:author="Steve Baker [NESO]" w:date="2025-10-15T16:44:00Z"/>
                <w:color w:val="000000"/>
                <w:sz w:val="22"/>
              </w:rPr>
            </w:pPr>
          </w:p>
        </w:tc>
        <w:tc>
          <w:tcPr>
            <w:tcW w:w="2410" w:type="dxa"/>
          </w:tcPr>
          <w:p w14:paraId="1BC1EBDE" w14:textId="77777777" w:rsidR="002C065D" w:rsidRDefault="002C065D">
            <w:pPr>
              <w:spacing w:before="60" w:after="60"/>
              <w:jc w:val="center"/>
              <w:rPr>
                <w:ins w:id="5" w:author="Steve Baker [NESO]" w:date="2025-10-15T16:44:00Z"/>
                <w:color w:val="000000"/>
                <w:sz w:val="22"/>
              </w:rPr>
            </w:pPr>
          </w:p>
        </w:tc>
        <w:tc>
          <w:tcPr>
            <w:tcW w:w="1418" w:type="dxa"/>
          </w:tcPr>
          <w:p w14:paraId="79825E04" w14:textId="77777777" w:rsidR="002C065D" w:rsidRDefault="002C065D" w:rsidP="008118CB">
            <w:pPr>
              <w:spacing w:before="60" w:after="60"/>
              <w:rPr>
                <w:ins w:id="6" w:author="Steve Baker [NESO]" w:date="2025-10-15T16:44:00Z"/>
                <w:color w:val="000000"/>
                <w:sz w:val="22"/>
              </w:rPr>
            </w:pPr>
          </w:p>
        </w:tc>
      </w:tr>
    </w:tbl>
    <w:p w14:paraId="0406F1FB" w14:textId="77777777" w:rsidR="008118CB" w:rsidRDefault="008118CB">
      <w:pPr>
        <w:keepNext/>
        <w:keepLines/>
        <w:rPr>
          <w:b/>
          <w:i/>
          <w:sz w:val="24"/>
        </w:rPr>
      </w:pPr>
    </w:p>
    <w:p w14:paraId="197DE155" w14:textId="77777777" w:rsidR="008118CB" w:rsidRDefault="008118CB">
      <w:pPr>
        <w:keepNext/>
        <w:keepLines/>
        <w:rPr>
          <w:b/>
          <w:i/>
          <w:sz w:val="24"/>
        </w:rPr>
      </w:pPr>
    </w:p>
    <w:p w14:paraId="0D3A47BC" w14:textId="77777777" w:rsidR="008118CB" w:rsidRDefault="008118CB">
      <w:pPr>
        <w:keepNext/>
        <w:keepLines/>
        <w:rPr>
          <w:b/>
          <w:i/>
          <w:sz w:val="24"/>
        </w:rPr>
      </w:pPr>
    </w:p>
    <w:p w14:paraId="0FDEA036" w14:textId="77777777" w:rsidR="00DE1F19" w:rsidRDefault="00DE1F19">
      <w:pPr>
        <w:keepNext/>
        <w:keepLines/>
        <w:rPr>
          <w:b/>
          <w:i/>
          <w:sz w:val="24"/>
        </w:rPr>
      </w:pPr>
      <w:r>
        <w:rPr>
          <w:b/>
          <w:i/>
          <w:sz w:val="24"/>
        </w:rPr>
        <w:t xml:space="preserve">STC Procedure Change Control History </w:t>
      </w:r>
    </w:p>
    <w:p w14:paraId="6AB4F1D6" w14:textId="77777777" w:rsidR="00DE1F19" w:rsidRDefault="00DE1F19">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0"/>
        <w:gridCol w:w="6"/>
      </w:tblGrid>
      <w:tr w:rsidR="00DE1F19" w14:paraId="0C2A9C81" w14:textId="77777777">
        <w:tc>
          <w:tcPr>
            <w:tcW w:w="1384" w:type="dxa"/>
          </w:tcPr>
          <w:p w14:paraId="3AAE7DC0" w14:textId="77777777" w:rsidR="00DE1F19" w:rsidRDefault="00DE1F19">
            <w:pPr>
              <w:keepNext/>
              <w:keepLines/>
            </w:pPr>
            <w:r>
              <w:t xml:space="preserve">Issue 001 </w:t>
            </w:r>
          </w:p>
        </w:tc>
        <w:tc>
          <w:tcPr>
            <w:tcW w:w="1418" w:type="dxa"/>
          </w:tcPr>
          <w:p w14:paraId="531B14E0" w14:textId="77777777" w:rsidR="00DE1F19" w:rsidRDefault="00DE1F19">
            <w:pPr>
              <w:keepNext/>
              <w:keepLines/>
            </w:pPr>
            <w:r>
              <w:t>21/12/2004</w:t>
            </w:r>
          </w:p>
        </w:tc>
        <w:tc>
          <w:tcPr>
            <w:tcW w:w="5726" w:type="dxa"/>
            <w:gridSpan w:val="2"/>
          </w:tcPr>
          <w:p w14:paraId="50FCC551" w14:textId="77777777" w:rsidR="00DE1F19" w:rsidRDefault="00DE1F19">
            <w:pPr>
              <w:keepNext/>
              <w:keepLines/>
            </w:pPr>
            <w:r>
              <w:t>BETTA Go-Live Version</w:t>
            </w:r>
          </w:p>
        </w:tc>
      </w:tr>
      <w:tr w:rsidR="00DE1F19" w14:paraId="642FA852" w14:textId="77777777">
        <w:tc>
          <w:tcPr>
            <w:tcW w:w="1384" w:type="dxa"/>
          </w:tcPr>
          <w:p w14:paraId="59C2BFCD" w14:textId="77777777" w:rsidR="00DE1F19" w:rsidRDefault="00DE1F19">
            <w:pPr>
              <w:keepNext/>
              <w:keepLines/>
            </w:pPr>
            <w:r>
              <w:t>Issue 002</w:t>
            </w:r>
          </w:p>
        </w:tc>
        <w:tc>
          <w:tcPr>
            <w:tcW w:w="1418" w:type="dxa"/>
          </w:tcPr>
          <w:p w14:paraId="1F450B7E" w14:textId="77777777" w:rsidR="00DE1F19" w:rsidRDefault="00DE1F19">
            <w:pPr>
              <w:keepNext/>
              <w:keepLines/>
            </w:pPr>
            <w:r>
              <w:t>20/04/2005</w:t>
            </w:r>
          </w:p>
        </w:tc>
        <w:tc>
          <w:tcPr>
            <w:tcW w:w="5726" w:type="dxa"/>
            <w:gridSpan w:val="2"/>
          </w:tcPr>
          <w:p w14:paraId="36D6A974" w14:textId="77777777" w:rsidR="00DE1F19" w:rsidRDefault="00DE1F19">
            <w:pPr>
              <w:keepNext/>
              <w:keepLines/>
            </w:pPr>
            <w:r>
              <w:t>Issue 002 incorporating STCPAP004</w:t>
            </w:r>
          </w:p>
        </w:tc>
      </w:tr>
      <w:tr w:rsidR="00DE1F19" w14:paraId="436E2AC7" w14:textId="77777777">
        <w:tc>
          <w:tcPr>
            <w:tcW w:w="1384" w:type="dxa"/>
          </w:tcPr>
          <w:p w14:paraId="1359422F" w14:textId="77777777" w:rsidR="00DE1F19" w:rsidRDefault="00DE1F19">
            <w:pPr>
              <w:keepNext/>
              <w:keepLines/>
            </w:pPr>
            <w:r>
              <w:t>Issue 003</w:t>
            </w:r>
          </w:p>
        </w:tc>
        <w:tc>
          <w:tcPr>
            <w:tcW w:w="1418" w:type="dxa"/>
          </w:tcPr>
          <w:p w14:paraId="624CCA3B" w14:textId="77777777" w:rsidR="00DE1F19" w:rsidRDefault="00DE1F19">
            <w:pPr>
              <w:keepNext/>
              <w:keepLines/>
            </w:pPr>
            <w:r>
              <w:t>25/10/2005</w:t>
            </w:r>
          </w:p>
        </w:tc>
        <w:tc>
          <w:tcPr>
            <w:tcW w:w="5726" w:type="dxa"/>
            <w:gridSpan w:val="2"/>
          </w:tcPr>
          <w:p w14:paraId="36F72C60" w14:textId="77777777" w:rsidR="00DE1F19" w:rsidRDefault="00DE1F19">
            <w:pPr>
              <w:keepNext/>
              <w:keepLines/>
            </w:pPr>
            <w:r>
              <w:t>Issue 003 incorporating PA034 &amp; PA037</w:t>
            </w:r>
          </w:p>
        </w:tc>
      </w:tr>
      <w:tr w:rsidR="004D637A" w14:paraId="4FA8A269" w14:textId="77777777">
        <w:tc>
          <w:tcPr>
            <w:tcW w:w="1384" w:type="dxa"/>
          </w:tcPr>
          <w:p w14:paraId="746BEE34" w14:textId="77777777" w:rsidR="004D637A" w:rsidRDefault="004D637A">
            <w:pPr>
              <w:keepNext/>
              <w:keepLines/>
            </w:pPr>
            <w:r>
              <w:t>Issue 00</w:t>
            </w:r>
            <w:r w:rsidR="00827636">
              <w:t>4</w:t>
            </w:r>
          </w:p>
        </w:tc>
        <w:tc>
          <w:tcPr>
            <w:tcW w:w="1418" w:type="dxa"/>
          </w:tcPr>
          <w:p w14:paraId="6B9E3FE4" w14:textId="77777777" w:rsidR="004D637A" w:rsidRDefault="00232F9D">
            <w:pPr>
              <w:keepNext/>
              <w:keepLines/>
            </w:pPr>
            <w:r>
              <w:t>14</w:t>
            </w:r>
            <w:r w:rsidR="001F70E5">
              <w:t>/</w:t>
            </w:r>
            <w:r>
              <w:t>01</w:t>
            </w:r>
            <w:r w:rsidR="00650F73">
              <w:t>/201</w:t>
            </w:r>
            <w:r>
              <w:t>1</w:t>
            </w:r>
          </w:p>
        </w:tc>
        <w:tc>
          <w:tcPr>
            <w:tcW w:w="5726" w:type="dxa"/>
            <w:gridSpan w:val="2"/>
          </w:tcPr>
          <w:p w14:paraId="31060989" w14:textId="77777777" w:rsidR="004D637A" w:rsidRDefault="004D637A">
            <w:pPr>
              <w:keepNext/>
              <w:keepLines/>
            </w:pPr>
            <w:r>
              <w:t>Issue 00</w:t>
            </w:r>
            <w:r w:rsidR="00827636">
              <w:t>4</w:t>
            </w:r>
            <w:r>
              <w:t xml:space="preserve"> incorporating changes for Offshore Transmission</w:t>
            </w:r>
          </w:p>
        </w:tc>
      </w:tr>
      <w:tr w:rsidR="005739A6" w14:paraId="525DFB65" w14:textId="77777777">
        <w:tc>
          <w:tcPr>
            <w:tcW w:w="1384" w:type="dxa"/>
          </w:tcPr>
          <w:p w14:paraId="136B8797" w14:textId="77777777" w:rsidR="005739A6" w:rsidRDefault="005739A6">
            <w:pPr>
              <w:keepNext/>
              <w:keepLines/>
            </w:pPr>
            <w:r>
              <w:t>Issue 005</w:t>
            </w:r>
          </w:p>
        </w:tc>
        <w:tc>
          <w:tcPr>
            <w:tcW w:w="1418" w:type="dxa"/>
          </w:tcPr>
          <w:p w14:paraId="1F3D5F7C" w14:textId="77777777" w:rsidR="005739A6" w:rsidRDefault="00A219BA">
            <w:pPr>
              <w:keepNext/>
              <w:keepLines/>
            </w:pPr>
            <w:r>
              <w:t>26/02</w:t>
            </w:r>
            <w:r w:rsidR="005739A6">
              <w:t>/2014</w:t>
            </w:r>
          </w:p>
        </w:tc>
        <w:tc>
          <w:tcPr>
            <w:tcW w:w="5726" w:type="dxa"/>
            <w:gridSpan w:val="2"/>
          </w:tcPr>
          <w:p w14:paraId="1084D14C" w14:textId="77777777" w:rsidR="005739A6" w:rsidRDefault="005739A6" w:rsidP="002B31DC">
            <w:pPr>
              <w:keepNext/>
              <w:keepLines/>
            </w:pPr>
            <w:r>
              <w:t xml:space="preserve">Issue 005 incorporating </w:t>
            </w:r>
            <w:r w:rsidR="002B31DC">
              <w:t>PM075</w:t>
            </w:r>
          </w:p>
        </w:tc>
      </w:tr>
      <w:tr w:rsidR="00CD4B61" w14:paraId="4F9BC7CD" w14:textId="77777777">
        <w:tc>
          <w:tcPr>
            <w:tcW w:w="1384" w:type="dxa"/>
          </w:tcPr>
          <w:p w14:paraId="7A8220AA" w14:textId="77777777" w:rsidR="00CD4B61" w:rsidRDefault="00CD4B61">
            <w:pPr>
              <w:keepNext/>
              <w:keepLines/>
            </w:pPr>
            <w:r>
              <w:t>Issue 006</w:t>
            </w:r>
          </w:p>
        </w:tc>
        <w:tc>
          <w:tcPr>
            <w:tcW w:w="1418" w:type="dxa"/>
          </w:tcPr>
          <w:p w14:paraId="6D2C04D4" w14:textId="77777777" w:rsidR="00CD4B61" w:rsidRDefault="00CD4B61">
            <w:pPr>
              <w:keepNext/>
              <w:keepLines/>
            </w:pPr>
            <w:r>
              <w:t>01/04/2019</w:t>
            </w:r>
          </w:p>
        </w:tc>
        <w:tc>
          <w:tcPr>
            <w:tcW w:w="5726" w:type="dxa"/>
            <w:gridSpan w:val="2"/>
          </w:tcPr>
          <w:p w14:paraId="4CC22895" w14:textId="77777777" w:rsidR="00CD4B61" w:rsidRDefault="00CD4B61" w:rsidP="002B31DC">
            <w:pPr>
              <w:keepNext/>
              <w:keepLines/>
            </w:pPr>
            <w:r>
              <w:t>Issue 006 incorporating National Grid Legal Separation changes</w:t>
            </w:r>
          </w:p>
        </w:tc>
      </w:tr>
      <w:tr w:rsidR="00177AE2" w14:paraId="090821C3" w14:textId="77777777" w:rsidTr="00177AE2">
        <w:tblPrEx>
          <w:tblLook w:val="01E0" w:firstRow="1" w:lastRow="1" w:firstColumn="1" w:lastColumn="1" w:noHBand="0" w:noVBand="0"/>
        </w:tblPrEx>
        <w:trPr>
          <w:gridAfter w:val="1"/>
          <w:wAfter w:w="6" w:type="dxa"/>
        </w:trPr>
        <w:tc>
          <w:tcPr>
            <w:tcW w:w="1384" w:type="dxa"/>
            <w:tcBorders>
              <w:top w:val="single" w:sz="4" w:space="0" w:color="auto"/>
              <w:left w:val="single" w:sz="4" w:space="0" w:color="auto"/>
              <w:bottom w:val="single" w:sz="4" w:space="0" w:color="auto"/>
              <w:right w:val="single" w:sz="4" w:space="0" w:color="auto"/>
            </w:tcBorders>
          </w:tcPr>
          <w:p w14:paraId="12F17329" w14:textId="77777777" w:rsidR="00177AE2" w:rsidRDefault="00177AE2" w:rsidP="00B101A8">
            <w:r>
              <w:t>Issue 007</w:t>
            </w:r>
          </w:p>
        </w:tc>
        <w:tc>
          <w:tcPr>
            <w:tcW w:w="1418" w:type="dxa"/>
            <w:tcBorders>
              <w:top w:val="single" w:sz="4" w:space="0" w:color="auto"/>
              <w:left w:val="single" w:sz="4" w:space="0" w:color="auto"/>
              <w:bottom w:val="single" w:sz="4" w:space="0" w:color="auto"/>
              <w:right w:val="single" w:sz="4" w:space="0" w:color="auto"/>
            </w:tcBorders>
          </w:tcPr>
          <w:p w14:paraId="53DB9DCC" w14:textId="7A975017" w:rsidR="00177AE2" w:rsidRDefault="001B022B" w:rsidP="00B101A8">
            <w:r>
              <w:t>25</w:t>
            </w:r>
            <w:r w:rsidR="001C4B67">
              <w:t>/04</w:t>
            </w:r>
            <w:r w:rsidR="00177AE2">
              <w:t>/2023</w:t>
            </w:r>
          </w:p>
        </w:tc>
        <w:tc>
          <w:tcPr>
            <w:tcW w:w="5720" w:type="dxa"/>
            <w:tcBorders>
              <w:top w:val="single" w:sz="4" w:space="0" w:color="auto"/>
              <w:left w:val="single" w:sz="4" w:space="0" w:color="auto"/>
              <w:bottom w:val="single" w:sz="4" w:space="0" w:color="auto"/>
              <w:right w:val="single" w:sz="4" w:space="0" w:color="auto"/>
            </w:tcBorders>
          </w:tcPr>
          <w:p w14:paraId="2B4173E7" w14:textId="3E6D5BC5" w:rsidR="00177AE2" w:rsidRDefault="00177AE2" w:rsidP="00B101A8">
            <w:r>
              <w:t>Issue 007 incorporating use of ‘The Company’ definition as made in the STC</w:t>
            </w:r>
            <w:r w:rsidR="001C4B67">
              <w:t xml:space="preserve"> PM0130</w:t>
            </w:r>
          </w:p>
        </w:tc>
      </w:tr>
    </w:tbl>
    <w:p w14:paraId="264CDDFD" w14:textId="77777777" w:rsidR="00952B3B" w:rsidRDefault="00952B3B" w:rsidP="008118CB"/>
    <w:p w14:paraId="6DECF691" w14:textId="77777777" w:rsidR="00DE1F19" w:rsidRDefault="00DE1F19">
      <w:pPr>
        <w:pStyle w:val="Heading1"/>
        <w:keepLines/>
      </w:pPr>
      <w:r>
        <w:lastRenderedPageBreak/>
        <w:t>Introduction</w:t>
      </w:r>
    </w:p>
    <w:p w14:paraId="36BC19B4" w14:textId="77777777" w:rsidR="00DE1F19" w:rsidRDefault="00DE1F19">
      <w:pPr>
        <w:pStyle w:val="Heading2"/>
        <w:keepLines/>
      </w:pPr>
      <w:r>
        <w:t>Scope</w:t>
      </w:r>
    </w:p>
    <w:p w14:paraId="6932E023" w14:textId="77777777" w:rsidR="00DE1F19" w:rsidRDefault="00DE1F19">
      <w:pPr>
        <w:keepNext/>
        <w:keepLines/>
      </w:pPr>
    </w:p>
    <w:p w14:paraId="5FCD7F12" w14:textId="77777777" w:rsidR="00DE1F19" w:rsidRDefault="00DE1F19">
      <w:pPr>
        <w:pStyle w:val="Heading3"/>
        <w:keepLines/>
        <w:tabs>
          <w:tab w:val="clear" w:pos="720"/>
          <w:tab w:val="num" w:pos="709"/>
        </w:tabs>
        <w:ind w:left="709" w:hanging="709"/>
      </w:pPr>
      <w:r>
        <w:t>It is essential that all changes to real time data that involve modification to SCADA databases or displays are reported to, and co-ordinated with</w:t>
      </w:r>
      <w:r w:rsidR="005A7EFB">
        <w:t xml:space="preserve"> any</w:t>
      </w:r>
      <w:r>
        <w:t xml:space="preserve"> affected Party. Affected Parties must be notified of changes in sufficient time to permit discussions to manage change effectively.</w:t>
      </w:r>
    </w:p>
    <w:p w14:paraId="6990C601" w14:textId="77777777" w:rsidR="00DE1F19" w:rsidRDefault="00DE1F19">
      <w:pPr>
        <w:keepNext/>
        <w:keepLines/>
        <w:tabs>
          <w:tab w:val="num" w:pos="709"/>
        </w:tabs>
        <w:ind w:left="709" w:hanging="709"/>
      </w:pPr>
    </w:p>
    <w:p w14:paraId="720906DA" w14:textId="116007CD" w:rsidR="00DE1F19" w:rsidRDefault="00DE1F19">
      <w:pPr>
        <w:pStyle w:val="Heading3"/>
        <w:keepLines/>
        <w:tabs>
          <w:tab w:val="clear" w:pos="720"/>
          <w:tab w:val="num" w:pos="709"/>
        </w:tabs>
        <w:ind w:left="709" w:hanging="709"/>
      </w:pPr>
      <w:r>
        <w:t xml:space="preserve">This document applies to </w:t>
      </w:r>
      <w:r w:rsidR="0084214E">
        <w:t>The Company,</w:t>
      </w:r>
      <w:r>
        <w:t xml:space="preserve"> </w:t>
      </w:r>
      <w:r w:rsidR="0084214E" w:rsidRPr="0084214E">
        <w:t xml:space="preserve">as defined in the STC and meaning the licence holder with system operator responsibilities, </w:t>
      </w:r>
      <w:r>
        <w:t>and the TO</w:t>
      </w:r>
      <w:r w:rsidR="006633EC">
        <w:t>s</w:t>
      </w:r>
      <w:r>
        <w:t xml:space="preserve"> for real time data changes brought about by events such as:</w:t>
      </w:r>
    </w:p>
    <w:p w14:paraId="5F58C803" w14:textId="77777777" w:rsidR="00DE1F19" w:rsidRDefault="00DE1F19" w:rsidP="00DE1F19">
      <w:pPr>
        <w:keepNext/>
        <w:keepLines/>
        <w:numPr>
          <w:ilvl w:val="0"/>
          <w:numId w:val="5"/>
        </w:numPr>
        <w:tabs>
          <w:tab w:val="clear" w:pos="360"/>
          <w:tab w:val="num" w:pos="1080"/>
        </w:tabs>
        <w:ind w:left="1080"/>
      </w:pPr>
      <w:r>
        <w:t xml:space="preserve">new Plant and/or Apparatus connected to the </w:t>
      </w:r>
      <w:r w:rsidR="00A614DE">
        <w:t>National Electricity Transmission System</w:t>
      </w:r>
      <w:r>
        <w:t>;</w:t>
      </w:r>
    </w:p>
    <w:p w14:paraId="6BFE0DCD" w14:textId="77777777" w:rsidR="00DE1F19" w:rsidRDefault="00DE1F19" w:rsidP="00DE1F19">
      <w:pPr>
        <w:keepNext/>
        <w:keepLines/>
        <w:numPr>
          <w:ilvl w:val="0"/>
          <w:numId w:val="5"/>
        </w:numPr>
        <w:tabs>
          <w:tab w:val="clear" w:pos="360"/>
          <w:tab w:val="num" w:pos="1080"/>
        </w:tabs>
        <w:ind w:left="1080"/>
      </w:pPr>
      <w:r>
        <w:t xml:space="preserve">Plant and/or Apparatus reconnected to the </w:t>
      </w:r>
      <w:r w:rsidR="00A614DE">
        <w:t>National Electricity Transmission System</w:t>
      </w:r>
      <w:r>
        <w:t>;</w:t>
      </w:r>
    </w:p>
    <w:p w14:paraId="0C647533" w14:textId="77777777" w:rsidR="00DE1F19" w:rsidRDefault="00DE1F19" w:rsidP="00DE1F19">
      <w:pPr>
        <w:keepNext/>
        <w:keepLines/>
        <w:numPr>
          <w:ilvl w:val="0"/>
          <w:numId w:val="5"/>
        </w:numPr>
        <w:tabs>
          <w:tab w:val="clear" w:pos="360"/>
          <w:tab w:val="num" w:pos="1080"/>
        </w:tabs>
        <w:ind w:left="1080"/>
      </w:pPr>
      <w:r>
        <w:t xml:space="preserve">Plant and/or Apparatus disconnected from the </w:t>
      </w:r>
      <w:r w:rsidR="00A614DE">
        <w:t>National Electricity Transmission System</w:t>
      </w:r>
      <w:r>
        <w:t>;</w:t>
      </w:r>
    </w:p>
    <w:p w14:paraId="04F0E598" w14:textId="77777777" w:rsidR="00DE1F19" w:rsidRDefault="00DE1F19" w:rsidP="00DE1F19">
      <w:pPr>
        <w:keepNext/>
        <w:keepLines/>
        <w:numPr>
          <w:ilvl w:val="0"/>
          <w:numId w:val="5"/>
        </w:numPr>
        <w:tabs>
          <w:tab w:val="clear" w:pos="360"/>
          <w:tab w:val="num" w:pos="1080"/>
        </w:tabs>
        <w:ind w:left="1080"/>
      </w:pPr>
      <w:r>
        <w:t>changes to Protection Apparatus or control equipment;</w:t>
      </w:r>
    </w:p>
    <w:p w14:paraId="28A4B74F" w14:textId="77777777" w:rsidR="00DE1F19" w:rsidRDefault="00DE1F19" w:rsidP="00DE1F19">
      <w:pPr>
        <w:keepNext/>
        <w:keepLines/>
        <w:numPr>
          <w:ilvl w:val="0"/>
          <w:numId w:val="5"/>
        </w:numPr>
        <w:tabs>
          <w:tab w:val="clear" w:pos="360"/>
          <w:tab w:val="num" w:pos="1080"/>
        </w:tabs>
        <w:ind w:left="1080"/>
      </w:pPr>
      <w:r>
        <w:t>changes to numbering or nomenclature of existing Plant and/or Apparatus;</w:t>
      </w:r>
    </w:p>
    <w:p w14:paraId="5219294A" w14:textId="77777777" w:rsidR="00DE1F19" w:rsidRDefault="00DE1F19" w:rsidP="00DE1F19">
      <w:pPr>
        <w:keepNext/>
        <w:keepLines/>
        <w:numPr>
          <w:ilvl w:val="0"/>
          <w:numId w:val="5"/>
        </w:numPr>
        <w:tabs>
          <w:tab w:val="clear" w:pos="360"/>
          <w:tab w:val="num" w:pos="1080"/>
        </w:tabs>
        <w:ind w:left="1080"/>
      </w:pPr>
      <w:r>
        <w:t xml:space="preserve">temporary changes made to the </w:t>
      </w:r>
      <w:r w:rsidR="00A614DE">
        <w:t>National Electricity Transmission System</w:t>
      </w:r>
      <w:r>
        <w:t>;</w:t>
      </w:r>
    </w:p>
    <w:p w14:paraId="2A51E2B0" w14:textId="77777777" w:rsidR="00DE1F19" w:rsidRDefault="00DE1F19" w:rsidP="00DE1F19">
      <w:pPr>
        <w:keepNext/>
        <w:keepLines/>
        <w:numPr>
          <w:ilvl w:val="0"/>
          <w:numId w:val="5"/>
        </w:numPr>
        <w:tabs>
          <w:tab w:val="clear" w:pos="360"/>
          <w:tab w:val="num" w:pos="1080"/>
        </w:tabs>
        <w:ind w:left="1080"/>
      </w:pPr>
      <w:r>
        <w:t xml:space="preserve">emergency changes to the </w:t>
      </w:r>
      <w:r w:rsidR="00A614DE">
        <w:t>National Electricity Transmission System</w:t>
      </w:r>
      <w:r>
        <w:t xml:space="preserve">; </w:t>
      </w:r>
    </w:p>
    <w:p w14:paraId="22723582" w14:textId="77777777" w:rsidR="00DE1F19" w:rsidRDefault="00DE1F19" w:rsidP="00DE1F19">
      <w:pPr>
        <w:keepNext/>
        <w:keepLines/>
        <w:numPr>
          <w:ilvl w:val="0"/>
          <w:numId w:val="5"/>
        </w:numPr>
        <w:tabs>
          <w:tab w:val="clear" w:pos="360"/>
          <w:tab w:val="num" w:pos="1080"/>
        </w:tabs>
        <w:ind w:left="1080"/>
      </w:pPr>
      <w:r>
        <w:t>User’s System changes; and</w:t>
      </w:r>
    </w:p>
    <w:p w14:paraId="127B7F37" w14:textId="77777777" w:rsidR="00DE1F19" w:rsidRDefault="00DE1F19" w:rsidP="00DE1F19">
      <w:pPr>
        <w:keepNext/>
        <w:keepLines/>
        <w:numPr>
          <w:ilvl w:val="0"/>
          <w:numId w:val="5"/>
        </w:numPr>
        <w:tabs>
          <w:tab w:val="clear" w:pos="360"/>
          <w:tab w:val="num" w:pos="1080"/>
        </w:tabs>
        <w:ind w:left="1080"/>
      </w:pPr>
      <w:r>
        <w:t xml:space="preserve">any other changes </w:t>
      </w:r>
    </w:p>
    <w:p w14:paraId="26CC234B" w14:textId="77777777" w:rsidR="00DE1F19" w:rsidRDefault="00DE1F19">
      <w:pPr>
        <w:keepNext/>
        <w:keepLines/>
      </w:pPr>
    </w:p>
    <w:p w14:paraId="0072C493" w14:textId="3166378D" w:rsidR="00DE1F19" w:rsidRDefault="00DE1F19">
      <w:pPr>
        <w:keepNext/>
        <w:keepLines/>
        <w:tabs>
          <w:tab w:val="left" w:pos="709"/>
        </w:tabs>
      </w:pPr>
      <w:r>
        <w:tab/>
        <w:t xml:space="preserve">that require modification to </w:t>
      </w:r>
      <w:r w:rsidR="0084214E">
        <w:t>The Company</w:t>
      </w:r>
      <w:r>
        <w:t xml:space="preserve"> and TO SCADA database displays.</w:t>
      </w:r>
    </w:p>
    <w:p w14:paraId="4DEBE416" w14:textId="77777777" w:rsidR="00DE1F19" w:rsidRDefault="00DE1F19">
      <w:pPr>
        <w:pStyle w:val="Heading3"/>
        <w:keepLines/>
        <w:numPr>
          <w:ilvl w:val="0"/>
          <w:numId w:val="0"/>
        </w:numPr>
      </w:pPr>
    </w:p>
    <w:p w14:paraId="6D9A1208" w14:textId="396DDF95" w:rsidR="00DE1F19" w:rsidRDefault="00DE1F19">
      <w:pPr>
        <w:pStyle w:val="Heading3"/>
        <w:keepLines/>
      </w:pPr>
      <w:r>
        <w:t xml:space="preserve">This procedure applies to </w:t>
      </w:r>
      <w:r w:rsidR="0084214E">
        <w:t>The Company</w:t>
      </w:r>
      <w:r>
        <w:t xml:space="preserve"> and each TO.</w:t>
      </w:r>
    </w:p>
    <w:p w14:paraId="4AB2B3BE" w14:textId="77777777" w:rsidR="00DE1F19" w:rsidRDefault="00DE1F19">
      <w:pPr>
        <w:pStyle w:val="Heading3"/>
        <w:keepLines/>
      </w:pPr>
      <w:r>
        <w:t>For the purposes of this document, TOs are:</w:t>
      </w:r>
    </w:p>
    <w:p w14:paraId="44A65D29" w14:textId="77777777" w:rsidR="00CD4B61" w:rsidRDefault="00CD4B61" w:rsidP="00DE1F19">
      <w:pPr>
        <w:pStyle w:val="BulletList"/>
        <w:keepNext/>
        <w:keepLines/>
        <w:numPr>
          <w:ilvl w:val="0"/>
          <w:numId w:val="7"/>
        </w:numPr>
        <w:tabs>
          <w:tab w:val="clear" w:pos="360"/>
          <w:tab w:val="num" w:pos="1080"/>
        </w:tabs>
        <w:ind w:left="1080"/>
      </w:pPr>
      <w:r>
        <w:t>NGET;</w:t>
      </w:r>
    </w:p>
    <w:p w14:paraId="3D50BF44" w14:textId="77777777" w:rsidR="00DE1F19" w:rsidRDefault="00DE1F19" w:rsidP="00DE1F19">
      <w:pPr>
        <w:pStyle w:val="BulletList"/>
        <w:keepNext/>
        <w:keepLines/>
        <w:numPr>
          <w:ilvl w:val="0"/>
          <w:numId w:val="7"/>
        </w:numPr>
        <w:tabs>
          <w:tab w:val="clear" w:pos="360"/>
          <w:tab w:val="num" w:pos="1080"/>
        </w:tabs>
        <w:ind w:left="1080"/>
      </w:pPr>
      <w:r>
        <w:t xml:space="preserve">SPT; </w:t>
      </w:r>
    </w:p>
    <w:p w14:paraId="5DC67795" w14:textId="77777777" w:rsidR="00ED130D" w:rsidRDefault="00ED130D" w:rsidP="00ED130D">
      <w:pPr>
        <w:pStyle w:val="BulletList"/>
        <w:keepNext/>
        <w:keepLines/>
        <w:numPr>
          <w:ilvl w:val="0"/>
          <w:numId w:val="7"/>
        </w:numPr>
        <w:tabs>
          <w:tab w:val="clear" w:pos="360"/>
          <w:tab w:val="num" w:pos="1080"/>
        </w:tabs>
        <w:ind w:left="1080"/>
      </w:pPr>
      <w:r>
        <w:t>S</w:t>
      </w:r>
      <w:r w:rsidR="001C3605">
        <w:t>HE</w:t>
      </w:r>
      <w:r w:rsidR="00A219BA">
        <w:t>-</w:t>
      </w:r>
      <w:r w:rsidR="001C3605">
        <w:t xml:space="preserve">T </w:t>
      </w:r>
      <w:r>
        <w:t xml:space="preserve"> </w:t>
      </w:r>
      <w:r w:rsidR="001C3605">
        <w:t>and</w:t>
      </w:r>
    </w:p>
    <w:p w14:paraId="21E66DD7" w14:textId="0DF2483A" w:rsidR="001C3605" w:rsidRDefault="001C3605" w:rsidP="001C3605">
      <w:pPr>
        <w:keepNext/>
        <w:keepLines/>
        <w:numPr>
          <w:ilvl w:val="0"/>
          <w:numId w:val="7"/>
        </w:numPr>
        <w:tabs>
          <w:tab w:val="clear" w:pos="360"/>
          <w:tab w:val="num" w:pos="1080"/>
        </w:tabs>
        <w:ind w:left="1080"/>
        <w:rPr>
          <w:ins w:id="7" w:author="Steve Baker [NESO]" w:date="2025-10-15T16:45:00Z"/>
        </w:rPr>
      </w:pPr>
      <w:r>
        <w:t xml:space="preserve">All Offshore Transmission Licence holders as appointed by </w:t>
      </w:r>
      <w:del w:id="8" w:author="Steve Baker [NESO]" w:date="2025-10-15T16:46:00Z">
        <w:r w:rsidDel="002C065D">
          <w:delText>OFGEM</w:delText>
        </w:r>
      </w:del>
      <w:ins w:id="9" w:author="Steve Baker [NESO]" w:date="2025-10-15T16:46:00Z">
        <w:r w:rsidR="002C065D">
          <w:t>Ofgem;</w:t>
        </w:r>
      </w:ins>
    </w:p>
    <w:p w14:paraId="1596AC20" w14:textId="24EA0B13" w:rsidR="002C065D" w:rsidRDefault="002C065D" w:rsidP="002C065D">
      <w:pPr>
        <w:keepNext/>
        <w:keepLines/>
        <w:numPr>
          <w:ilvl w:val="0"/>
          <w:numId w:val="7"/>
        </w:numPr>
        <w:tabs>
          <w:tab w:val="clear" w:pos="360"/>
          <w:tab w:val="num" w:pos="1080"/>
        </w:tabs>
        <w:ind w:left="1080"/>
      </w:pPr>
      <w:ins w:id="10" w:author="Steve Baker [NESO]" w:date="2025-10-15T16:45:00Z">
        <w:r>
          <w:t xml:space="preserve">All </w:t>
        </w:r>
        <w:r>
          <w:t>Competitively Appointed</w:t>
        </w:r>
        <w:r>
          <w:t xml:space="preserve"> Transmission Licence holders as appointed by </w:t>
        </w:r>
        <w:r>
          <w:t>Ofgem.</w:t>
        </w:r>
      </w:ins>
    </w:p>
    <w:p w14:paraId="20109B5D" w14:textId="77777777" w:rsidR="00ED130D" w:rsidRDefault="00ED130D" w:rsidP="00ED130D">
      <w:pPr>
        <w:keepNext/>
        <w:keepLines/>
        <w:ind w:left="720"/>
      </w:pPr>
    </w:p>
    <w:p w14:paraId="3824F27D" w14:textId="77777777" w:rsidR="00ED130D" w:rsidRDefault="001C3605" w:rsidP="00ED130D">
      <w:pPr>
        <w:keepNext/>
        <w:keepLines/>
        <w:ind w:left="720"/>
      </w:pPr>
      <w:r w:rsidRPr="002A0785">
        <w:t>In the event that specific conditions or exceptions are made in the document relating to an Onshore TO or Offshore TO these will be prefixed appropriately</w:t>
      </w:r>
    </w:p>
    <w:p w14:paraId="7C77659F" w14:textId="47273C48" w:rsidR="00DE1F19" w:rsidRDefault="00DE1F19">
      <w:pPr>
        <w:pStyle w:val="Heading3"/>
        <w:keepLines/>
        <w:ind w:left="709" w:hanging="709"/>
      </w:pPr>
      <w:r>
        <w:t xml:space="preserve">At </w:t>
      </w:r>
      <w:r w:rsidR="0084214E">
        <w:t>The Company</w:t>
      </w:r>
      <w:r>
        <w:t xml:space="preserve"> sites that connect with </w:t>
      </w:r>
      <w:r w:rsidR="001C3605">
        <w:t>TO</w:t>
      </w:r>
      <w:r>
        <w:t xml:space="preserve"> sites, certain real time data is provided to </w:t>
      </w:r>
      <w:r w:rsidR="001C3605">
        <w:t xml:space="preserve">the TO </w:t>
      </w:r>
      <w:r>
        <w:t xml:space="preserve">via local Data Transmission equipment that is owned and maintained by </w:t>
      </w:r>
      <w:r w:rsidR="001C3605">
        <w:t>the TO</w:t>
      </w:r>
      <w:r>
        <w:t>. Any changes that may affect this data are subject to the provisions of this document.</w:t>
      </w:r>
    </w:p>
    <w:p w14:paraId="0B827828" w14:textId="77777777" w:rsidR="00DE1F19" w:rsidRDefault="00DE1F19">
      <w:pPr>
        <w:pStyle w:val="Heading3"/>
        <w:keepLines/>
        <w:ind w:left="709" w:hanging="709"/>
      </w:pPr>
      <w:r>
        <w:t>TO - TO data change management is outside the scope of this document. It is anticipated that a similar procedure shall be followed.</w:t>
      </w:r>
    </w:p>
    <w:p w14:paraId="27483F85" w14:textId="4740783D" w:rsidR="00DE1F19" w:rsidRDefault="00DE1F19">
      <w:pPr>
        <w:pStyle w:val="Heading3"/>
        <w:keepLines/>
        <w:ind w:left="709" w:hanging="709"/>
      </w:pPr>
      <w:r>
        <w:t xml:space="preserve">The procedure for the management of </w:t>
      </w:r>
      <w:r w:rsidR="0084214E">
        <w:t>The Company</w:t>
      </w:r>
      <w:r w:rsidR="001C3605">
        <w:t xml:space="preserve"> – TO </w:t>
      </w:r>
      <w:r>
        <w:t>Datalink</w:t>
      </w:r>
      <w:r w:rsidR="00BD1A93">
        <w:t>s</w:t>
      </w:r>
      <w:r>
        <w:t xml:space="preserve"> is detailed in </w:t>
      </w:r>
      <w:r w:rsidRPr="00827636">
        <w:t>STCP 4-2 (Real Time Datalink Management)</w:t>
      </w:r>
      <w:r>
        <w:t xml:space="preserve"> and is outside the scope of this document.</w:t>
      </w:r>
    </w:p>
    <w:p w14:paraId="19B99282" w14:textId="77777777" w:rsidR="00DE1F19" w:rsidRDefault="00DE1F19">
      <w:pPr>
        <w:keepNext/>
        <w:keepLines/>
      </w:pPr>
    </w:p>
    <w:p w14:paraId="7F3639BF" w14:textId="77777777" w:rsidR="00DE1F19" w:rsidRDefault="00DE1F19">
      <w:pPr>
        <w:pStyle w:val="Heading2"/>
        <w:keepLines/>
      </w:pPr>
      <w:r>
        <w:t>Objectives</w:t>
      </w:r>
    </w:p>
    <w:p w14:paraId="5E526140" w14:textId="77777777" w:rsidR="008118CB" w:rsidRPr="008118CB" w:rsidRDefault="008118CB" w:rsidP="008118CB"/>
    <w:p w14:paraId="1969C0AD" w14:textId="0F518D16" w:rsidR="00DE1F19" w:rsidRDefault="00DE1F19">
      <w:pPr>
        <w:pStyle w:val="Heading3"/>
        <w:keepLines/>
        <w:tabs>
          <w:tab w:val="clear" w:pos="720"/>
          <w:tab w:val="num" w:pos="709"/>
        </w:tabs>
        <w:ind w:left="709" w:hanging="709"/>
      </w:pPr>
      <w:r>
        <w:lastRenderedPageBreak/>
        <w:t xml:space="preserve">This document specifies the requirements and responsibilities placed on </w:t>
      </w:r>
      <w:r w:rsidR="0084214E">
        <w:t>The Company</w:t>
      </w:r>
      <w:r>
        <w:t xml:space="preserve"> and TOs for ensuring that changes to real time data and displays are captured and made available to the other </w:t>
      </w:r>
      <w:r>
        <w:rPr>
          <w:color w:val="000000"/>
        </w:rPr>
        <w:t>affected Parties in good time</w:t>
      </w:r>
      <w:r>
        <w:t>.</w:t>
      </w:r>
    </w:p>
    <w:p w14:paraId="091159F5" w14:textId="77777777" w:rsidR="00BD1A93" w:rsidRPr="00BD1A93" w:rsidRDefault="00BD1A93" w:rsidP="00BD1A93"/>
    <w:p w14:paraId="79B4CCD0" w14:textId="77777777" w:rsidR="00DE1F19" w:rsidRDefault="00DE1F19">
      <w:pPr>
        <w:pStyle w:val="Heading2"/>
        <w:keepLines/>
      </w:pPr>
      <w:r>
        <w:t>General Provisions</w:t>
      </w:r>
    </w:p>
    <w:p w14:paraId="28224C56" w14:textId="77777777" w:rsidR="00DE1F19" w:rsidRDefault="00DE1F19">
      <w:pPr>
        <w:pStyle w:val="Heading3"/>
        <w:keepLines/>
        <w:ind w:left="709" w:hanging="709"/>
      </w:pPr>
      <w:r>
        <w:t>The change management process for SCADA data shall apply during the Commissioning and De-commissioning process (see STCP 19-4</w:t>
      </w:r>
      <w:r w:rsidR="00BD1A93">
        <w:t xml:space="preserve"> Commissioning / Decommissioning</w:t>
      </w:r>
      <w:r>
        <w:t>) and shall also apply to changes to equipment outside the scope of the Commissioning and De-commissioning process.</w:t>
      </w:r>
    </w:p>
    <w:p w14:paraId="46D753FC" w14:textId="3FE619E3" w:rsidR="00DE1F19" w:rsidRDefault="001C3605">
      <w:pPr>
        <w:pStyle w:val="Heading3"/>
        <w:keepLines/>
        <w:tabs>
          <w:tab w:val="clear" w:pos="720"/>
          <w:tab w:val="num" w:pos="709"/>
        </w:tabs>
        <w:ind w:left="709" w:hanging="709"/>
      </w:pPr>
      <w:r>
        <w:t xml:space="preserve">Each </w:t>
      </w:r>
      <w:r w:rsidR="00DE1F19">
        <w:t xml:space="preserve"> TO and </w:t>
      </w:r>
      <w:r w:rsidR="0084214E">
        <w:t>The Company</w:t>
      </w:r>
      <w:r w:rsidR="00DE1F19">
        <w:t xml:space="preserve"> shall each nominate a contact point for data co-ordination, including a dedicated email account, to facilitate data co-ordination between </w:t>
      </w:r>
      <w:r w:rsidR="0084214E">
        <w:t>The Company</w:t>
      </w:r>
      <w:r w:rsidR="00DE1F19">
        <w:t xml:space="preserve"> and </w:t>
      </w:r>
      <w:r>
        <w:t xml:space="preserve">that </w:t>
      </w:r>
      <w:r w:rsidR="00DE1F19">
        <w:t>TO.</w:t>
      </w:r>
    </w:p>
    <w:p w14:paraId="4DBDD518" w14:textId="797BE178" w:rsidR="00DE1F19" w:rsidRDefault="00DE1F19">
      <w:pPr>
        <w:pStyle w:val="Heading3"/>
        <w:keepLines/>
        <w:tabs>
          <w:tab w:val="clear" w:pos="720"/>
          <w:tab w:val="num" w:pos="709"/>
        </w:tabs>
        <w:ind w:left="709" w:hanging="709"/>
      </w:pPr>
      <w:r>
        <w:t xml:space="preserve">Communication of TO SCADA database changes shall be </w:t>
      </w:r>
      <w:r w:rsidR="00117CCD">
        <w:t xml:space="preserve">supplied electronically in a format to be agreed with </w:t>
      </w:r>
      <w:r w:rsidR="0084214E">
        <w:t>The Company</w:t>
      </w:r>
      <w:r w:rsidR="00117CCD">
        <w:t xml:space="preserve"> and is to include </w:t>
      </w:r>
      <w:r>
        <w:t>a description of the change</w:t>
      </w:r>
      <w:r w:rsidRPr="00B57B0D">
        <w:rPr>
          <w:strike/>
        </w:rPr>
        <w:t>.</w:t>
      </w:r>
      <w:r>
        <w:t xml:space="preserve"> </w:t>
      </w:r>
      <w:r w:rsidRPr="00B57B0D">
        <w:t>The format and content of the pro-forma</w:t>
      </w:r>
      <w:r w:rsidR="00B57B0D">
        <w:t xml:space="preserve"> for use in documenting the change</w:t>
      </w:r>
      <w:r w:rsidRPr="00B57B0D">
        <w:t xml:space="preserve"> </w:t>
      </w:r>
      <w:r w:rsidRPr="00A10A74">
        <w:t>as agreed from time to time</w:t>
      </w:r>
      <w:r w:rsidRPr="00B57B0D">
        <w:t xml:space="preserve"> is </w:t>
      </w:r>
      <w:r w:rsidR="0056540E">
        <w:t xml:space="preserve">included </w:t>
      </w:r>
      <w:r w:rsidRPr="00B57B0D">
        <w:t>in Appendix B</w:t>
      </w:r>
      <w:r w:rsidRPr="00A10A74">
        <w:t xml:space="preserve">. </w:t>
      </w:r>
    </w:p>
    <w:p w14:paraId="06A4DECD" w14:textId="77777777" w:rsidR="00DE1F19" w:rsidRDefault="00DE1F19">
      <w:pPr>
        <w:pStyle w:val="Heading3"/>
        <w:keepLines/>
      </w:pPr>
      <w:r>
        <w:t>Parties will acknowledge receipt of data via the agreed contact points.</w:t>
      </w:r>
    </w:p>
    <w:p w14:paraId="7E041338" w14:textId="77777777" w:rsidR="00580F68" w:rsidRDefault="00580F68" w:rsidP="00580F68"/>
    <w:p w14:paraId="7D6246BF" w14:textId="2085A7CA" w:rsidR="00580F68" w:rsidRPr="00580F68" w:rsidRDefault="00580F68" w:rsidP="00580F68">
      <w:pPr>
        <w:ind w:left="709" w:hanging="709"/>
      </w:pPr>
      <w:r>
        <w:t>1.3.5</w:t>
      </w:r>
      <w:r>
        <w:tab/>
        <w:t xml:space="preserve">On application </w:t>
      </w:r>
      <w:r w:rsidR="0084214E">
        <w:t>The Company</w:t>
      </w:r>
      <w:r>
        <w:t xml:space="preserve"> can provide guidance to SCS suppliers on the process required for SCS changes</w:t>
      </w:r>
    </w:p>
    <w:p w14:paraId="3E4113E2" w14:textId="77777777" w:rsidR="00580F68" w:rsidRDefault="00580F68" w:rsidP="00580F68"/>
    <w:p w14:paraId="61A4A0BD" w14:textId="77777777" w:rsidR="00DE1F19" w:rsidRDefault="00DE1F19">
      <w:pPr>
        <w:pStyle w:val="Heading1"/>
        <w:keepLines/>
        <w:jc w:val="both"/>
      </w:pPr>
      <w:r>
        <w:lastRenderedPageBreak/>
        <w:t>Key Definitions and Interpretation</w:t>
      </w:r>
    </w:p>
    <w:p w14:paraId="03B7521F" w14:textId="77777777" w:rsidR="00DE1F19" w:rsidRDefault="00DE1F19">
      <w:pPr>
        <w:pStyle w:val="Heading2"/>
        <w:keepLines/>
      </w:pPr>
      <w:r>
        <w:t>For the purposes of STCP04-1:</w:t>
      </w:r>
    </w:p>
    <w:p w14:paraId="2AD63279" w14:textId="4282B923" w:rsidR="00DE1F19" w:rsidRDefault="00DE1F19">
      <w:pPr>
        <w:pStyle w:val="Heading3"/>
        <w:keepLines/>
        <w:ind w:left="709" w:hanging="709"/>
      </w:pPr>
      <w:r>
        <w:rPr>
          <w:b/>
        </w:rPr>
        <w:t>Data Transmission Equipment</w:t>
      </w:r>
      <w:r>
        <w:t xml:space="preserve"> means equipment that collects indications and data from an </w:t>
      </w:r>
      <w:r w:rsidR="0084214E">
        <w:t>The Company</w:t>
      </w:r>
      <w:r>
        <w:t xml:space="preserve"> site and relays it to the relevant TO through a communications route.</w:t>
      </w:r>
    </w:p>
    <w:p w14:paraId="765B232C" w14:textId="77777777" w:rsidR="00DE1F19" w:rsidRDefault="00DE1F19">
      <w:pPr>
        <w:pStyle w:val="Heading3"/>
        <w:keepLines/>
        <w:numPr>
          <w:ilvl w:val="0"/>
          <w:numId w:val="0"/>
        </w:numPr>
      </w:pPr>
    </w:p>
    <w:p w14:paraId="2161394F" w14:textId="77777777" w:rsidR="00DE1F19" w:rsidRDefault="00DE1F19">
      <w:pPr>
        <w:pStyle w:val="Heading1"/>
        <w:keepLines/>
      </w:pPr>
      <w:r>
        <w:t>Procedure</w:t>
      </w:r>
    </w:p>
    <w:p w14:paraId="29E05BF3" w14:textId="77777777" w:rsidR="00DE1F19" w:rsidRDefault="00DE1F19">
      <w:pPr>
        <w:pStyle w:val="Heading2"/>
        <w:keepLines/>
      </w:pPr>
      <w:r>
        <w:t>Changes not associated with Plant and/or Apparatus</w:t>
      </w:r>
    </w:p>
    <w:p w14:paraId="1F34415C" w14:textId="77777777" w:rsidR="00DE1F19" w:rsidRDefault="00DE1F19">
      <w:pPr>
        <w:pStyle w:val="BodyText"/>
        <w:keepNext/>
        <w:keepLines/>
        <w:rPr>
          <w:i w:val="0"/>
        </w:rPr>
      </w:pPr>
      <w:r>
        <w:rPr>
          <w:i w:val="0"/>
        </w:rPr>
        <w:t xml:space="preserve"> </w:t>
      </w:r>
    </w:p>
    <w:p w14:paraId="32BC3639" w14:textId="64A2198E" w:rsidR="00DE1F19" w:rsidRPr="002F77E7" w:rsidRDefault="005739A6">
      <w:pPr>
        <w:pStyle w:val="Heading3"/>
        <w:keepLines/>
        <w:ind w:left="709" w:hanging="709"/>
      </w:pPr>
      <w:r w:rsidRPr="002F77E7">
        <w:rPr>
          <w:rFonts w:ascii="Helvetica" w:hAnsi="Helvetica" w:cs="Helvetica"/>
        </w:rPr>
        <w:t xml:space="preserve">Following changes to real time data that are not directly associated with Plant and/or Apparatus for example alarms, modifications to an outstation or a database legend change, the TO shall prepare a pro-forma (Appendix B) identify the change and provide a supporting real time electronic data submission. The format must align with </w:t>
      </w:r>
      <w:r w:rsidR="0084214E">
        <w:rPr>
          <w:rFonts w:ascii="Helvetica" w:hAnsi="Helvetica" w:cs="Helvetica"/>
        </w:rPr>
        <w:t>The Company</w:t>
      </w:r>
      <w:r w:rsidRPr="002F77E7">
        <w:rPr>
          <w:rFonts w:ascii="Helvetica" w:hAnsi="Helvetica" w:cs="Helvetica"/>
        </w:rPr>
        <w:t xml:space="preserve">’s GI74 or IEC60870-5-101 configuration file, as agreed with </w:t>
      </w:r>
      <w:r w:rsidR="0084214E">
        <w:rPr>
          <w:rFonts w:ascii="Helvetica" w:hAnsi="Helvetica" w:cs="Helvetica"/>
        </w:rPr>
        <w:t>The Company</w:t>
      </w:r>
      <w:r w:rsidRPr="002F77E7">
        <w:rPr>
          <w:rFonts w:ascii="Helvetica" w:hAnsi="Helvetica" w:cs="Helvetica"/>
        </w:rPr>
        <w:t xml:space="preserve">, detailed in the data spreadsheet (Appendix C) listing the changes made to the database including all the relevant attributes and date of change. Where relevant an operational or </w:t>
      </w:r>
      <w:smartTag w:uri="urn:schemas-microsoft-com:office:smarttags" w:element="place">
        <w:r w:rsidRPr="002F77E7">
          <w:rPr>
            <w:rFonts w:ascii="Helvetica" w:hAnsi="Helvetica" w:cs="Helvetica"/>
          </w:rPr>
          <w:t>EMS</w:t>
        </w:r>
      </w:smartTag>
      <w:r w:rsidRPr="002F77E7">
        <w:rPr>
          <w:rFonts w:ascii="Helvetica" w:hAnsi="Helvetica" w:cs="Helvetica"/>
        </w:rPr>
        <w:t xml:space="preserve"> display diagram shall also be included</w:t>
      </w:r>
      <w:r w:rsidR="00DE1F19" w:rsidRPr="002F77E7">
        <w:t xml:space="preserve">. </w:t>
      </w:r>
    </w:p>
    <w:p w14:paraId="7978ED57" w14:textId="6D9D711A" w:rsidR="00DE1F19" w:rsidRDefault="00DE1F19">
      <w:pPr>
        <w:pStyle w:val="Heading3"/>
        <w:keepLines/>
        <w:ind w:left="709" w:hanging="709"/>
      </w:pPr>
      <w:r>
        <w:t xml:space="preserve">The information detailed in 3.1.1 shall be sent by the nominated TO contact point to the nominated </w:t>
      </w:r>
      <w:r w:rsidR="0084214E">
        <w:t>The Company</w:t>
      </w:r>
      <w:r>
        <w:t xml:space="preserve"> contact point as soon as reasonably practicable, which shall normally be not less than </w:t>
      </w:r>
      <w:r w:rsidR="00326595">
        <w:t>6</w:t>
      </w:r>
      <w:r>
        <w:t xml:space="preserve"> weeks in advance of the implementation date. </w:t>
      </w:r>
      <w:r w:rsidR="0084214E">
        <w:t>The Company</w:t>
      </w:r>
      <w:r>
        <w:t xml:space="preserve"> shall provide acknowledgement of receipt of the relevant information to the TO via the agreed contact point. </w:t>
      </w:r>
      <w:r w:rsidR="0084214E">
        <w:t>The Company</w:t>
      </w:r>
      <w:r>
        <w:t xml:space="preserve"> shall ensure that its database is updated in line with the supplied information.</w:t>
      </w:r>
    </w:p>
    <w:p w14:paraId="2F360B22" w14:textId="1F03403D" w:rsidR="00DE1F19" w:rsidRDefault="00DE1F19">
      <w:pPr>
        <w:pStyle w:val="Heading3"/>
        <w:keepLines/>
        <w:ind w:left="709" w:hanging="709"/>
      </w:pPr>
      <w:r>
        <w:t xml:space="preserve">Where </w:t>
      </w:r>
      <w:r w:rsidR="0084214E">
        <w:t>The Company</w:t>
      </w:r>
      <w:r>
        <w:t xml:space="preserve"> requires changes to real time data at </w:t>
      </w:r>
      <w:r w:rsidR="0084214E">
        <w:t>The Company</w:t>
      </w:r>
      <w:r>
        <w:t xml:space="preserve"> sites where the TO has Data Transmission Equipment installed </w:t>
      </w:r>
      <w:r w:rsidR="0084214E">
        <w:t>The Company</w:t>
      </w:r>
      <w:r>
        <w:t xml:space="preserve"> shall identify the changes and provide the information to the TO using the pro forma Appendix B via the respective contact point, to enable changes to be made </w:t>
      </w:r>
      <w:r>
        <w:rPr>
          <w:color w:val="000000"/>
        </w:rPr>
        <w:t xml:space="preserve">to the TO SCADA database. </w:t>
      </w:r>
      <w:r>
        <w:t xml:space="preserve">Where relevant an operational or </w:t>
      </w:r>
      <w:r w:rsidR="00580F68">
        <w:t xml:space="preserve">EMS </w:t>
      </w:r>
      <w:r>
        <w:t>display diagram shall also be included.</w:t>
      </w:r>
    </w:p>
    <w:p w14:paraId="4755D9D0" w14:textId="47AE239F" w:rsidR="00DE1F19" w:rsidRDefault="0084214E">
      <w:pPr>
        <w:pStyle w:val="Heading3"/>
        <w:keepLines/>
        <w:ind w:left="709" w:hanging="709"/>
      </w:pPr>
      <w:r>
        <w:rPr>
          <w:rFonts w:ascii="Helvetica" w:hAnsi="Helvetica" w:cs="Helvetica"/>
        </w:rPr>
        <w:t>The Company</w:t>
      </w:r>
      <w:r w:rsidR="005739A6">
        <w:rPr>
          <w:rFonts w:ascii="Helvetica" w:hAnsi="Helvetica" w:cs="Helvetica"/>
        </w:rPr>
        <w:t xml:space="preserve"> shall notify the relevant TO(s) of any User initiated changes of which </w:t>
      </w:r>
      <w:r>
        <w:rPr>
          <w:rFonts w:ascii="Helvetica" w:hAnsi="Helvetica" w:cs="Helvetica"/>
        </w:rPr>
        <w:t>The Company</w:t>
      </w:r>
      <w:r w:rsidR="005739A6">
        <w:rPr>
          <w:rFonts w:ascii="Helvetica" w:hAnsi="Helvetica" w:cs="Helvetica"/>
        </w:rPr>
        <w:t xml:space="preserve"> has been made aware and which will require modification to that TO database or displays. Notification shall take place as soon as reasonably practicable which shall normally be not less than 6 </w:t>
      </w:r>
      <w:r w:rsidR="005739A6" w:rsidRPr="00A219BA">
        <w:rPr>
          <w:rFonts w:ascii="Helvetica" w:hAnsi="Helvetica" w:cs="Helvetica"/>
        </w:rPr>
        <w:t>weeks prior to implementation</w:t>
      </w:r>
      <w:r w:rsidR="005739A6">
        <w:rPr>
          <w:rFonts w:ascii="Helvetica" w:hAnsi="Helvetica" w:cs="Helvetica"/>
        </w:rPr>
        <w:t xml:space="preserve"> in order to allow sufficient time for the TO to satisfy its obligations under 3.1.1 and 3.1.2. </w:t>
      </w:r>
      <w:r>
        <w:rPr>
          <w:rFonts w:ascii="Helvetica" w:hAnsi="Helvetica" w:cs="Helvetica"/>
        </w:rPr>
        <w:t>The Company</w:t>
      </w:r>
      <w:r w:rsidR="005739A6">
        <w:rPr>
          <w:rFonts w:ascii="Helvetica" w:hAnsi="Helvetica" w:cs="Helvetica"/>
        </w:rPr>
        <w:t xml:space="preserve"> shall co-ordinate the change process between all parties</w:t>
      </w:r>
      <w:r w:rsidR="00DE1F19">
        <w:t>.</w:t>
      </w:r>
    </w:p>
    <w:p w14:paraId="4391DED3" w14:textId="5D399F2D" w:rsidR="00DE1F19" w:rsidRDefault="00DE1F19">
      <w:pPr>
        <w:pStyle w:val="Heading3"/>
        <w:keepLines/>
        <w:ind w:left="709" w:hanging="709"/>
      </w:pPr>
      <w:r>
        <w:t xml:space="preserve">Appropriate and timely testing shall be </w:t>
      </w:r>
      <w:r w:rsidR="00580F68">
        <w:t>arranged</w:t>
      </w:r>
      <w:r>
        <w:t xml:space="preserve"> at the request of either party, to validate the transmission of real time data from the TO to </w:t>
      </w:r>
      <w:r w:rsidR="0084214E">
        <w:t>The Company</w:t>
      </w:r>
      <w:r>
        <w:t xml:space="preserve"> following changes made to either or both the TO and </w:t>
      </w:r>
      <w:r w:rsidR="0084214E">
        <w:t>The Company</w:t>
      </w:r>
      <w:r>
        <w:t xml:space="preserve"> database.</w:t>
      </w:r>
    </w:p>
    <w:p w14:paraId="4E1E0B76" w14:textId="77777777" w:rsidR="00DE1F19" w:rsidRDefault="00DE1F19">
      <w:pPr>
        <w:keepNext/>
        <w:keepLines/>
      </w:pPr>
    </w:p>
    <w:p w14:paraId="71AA7A4B" w14:textId="77777777" w:rsidR="00DE1F19" w:rsidRDefault="00DE1F19">
      <w:pPr>
        <w:keepNext/>
        <w:keepLines/>
      </w:pPr>
    </w:p>
    <w:p w14:paraId="34227393" w14:textId="77777777" w:rsidR="00DE1F19" w:rsidRDefault="00DE1F19">
      <w:pPr>
        <w:pStyle w:val="Heading2"/>
        <w:keepLines/>
      </w:pPr>
      <w:r>
        <w:t>Commissioning / De-Commissioning</w:t>
      </w:r>
    </w:p>
    <w:p w14:paraId="28B8B0A3" w14:textId="77777777" w:rsidR="00DE1F19" w:rsidRDefault="00DE1F19">
      <w:pPr>
        <w:pStyle w:val="BodyText"/>
        <w:keepNext/>
        <w:keepLines/>
        <w:rPr>
          <w:i w:val="0"/>
        </w:rPr>
      </w:pPr>
    </w:p>
    <w:p w14:paraId="505D15B6" w14:textId="77777777" w:rsidR="00DE1F19" w:rsidRDefault="00DE1F19">
      <w:pPr>
        <w:pStyle w:val="Heading3"/>
        <w:keepLines/>
        <w:ind w:left="709" w:hanging="709"/>
      </w:pPr>
      <w:r w:rsidRPr="00827636">
        <w:t>STCP 19-4 Commissioning / De-Commissioning</w:t>
      </w:r>
      <w:r>
        <w:t xml:space="preserve"> specifies the process for initiating and completing changes to the </w:t>
      </w:r>
      <w:r w:rsidR="00A614DE">
        <w:t>National Electricity Transmission System</w:t>
      </w:r>
      <w:r>
        <w:t xml:space="preserve">. Changes to real time data are an essential part of that process.  </w:t>
      </w:r>
    </w:p>
    <w:p w14:paraId="1E16BF4F" w14:textId="77777777" w:rsidR="00DE1F19" w:rsidRDefault="00DE1F19">
      <w:pPr>
        <w:pStyle w:val="Heading3"/>
        <w:keepLines/>
        <w:ind w:left="709" w:hanging="709"/>
      </w:pPr>
      <w:r>
        <w:t xml:space="preserve">The key dates in the Plant and/or Apparatus change process are: </w:t>
      </w:r>
    </w:p>
    <w:p w14:paraId="69B60B85" w14:textId="77777777" w:rsidR="00DE1F19" w:rsidRDefault="00DE1F19" w:rsidP="00DE1F19">
      <w:pPr>
        <w:pStyle w:val="BodyText"/>
        <w:keepNext/>
        <w:keepLines/>
        <w:numPr>
          <w:ilvl w:val="0"/>
          <w:numId w:val="4"/>
        </w:numPr>
        <w:tabs>
          <w:tab w:val="clear" w:pos="360"/>
          <w:tab w:val="num" w:pos="1418"/>
        </w:tabs>
        <w:ind w:left="1418" w:hanging="709"/>
        <w:rPr>
          <w:i w:val="0"/>
        </w:rPr>
      </w:pPr>
      <w:r>
        <w:rPr>
          <w:i w:val="0"/>
        </w:rPr>
        <w:t>the planned date on which equipment becomes subject to or is removed from the TO safety rules</w:t>
      </w:r>
    </w:p>
    <w:p w14:paraId="07E4D4A5" w14:textId="77777777" w:rsidR="00DE1F19" w:rsidRDefault="00DE1F19" w:rsidP="00DE1F19">
      <w:pPr>
        <w:pStyle w:val="BodyText"/>
        <w:keepNext/>
        <w:keepLines/>
        <w:numPr>
          <w:ilvl w:val="0"/>
          <w:numId w:val="4"/>
        </w:numPr>
        <w:tabs>
          <w:tab w:val="clear" w:pos="360"/>
          <w:tab w:val="num" w:pos="1418"/>
        </w:tabs>
        <w:ind w:left="1418" w:hanging="709"/>
        <w:rPr>
          <w:i w:val="0"/>
        </w:rPr>
      </w:pPr>
      <w:r>
        <w:rPr>
          <w:i w:val="0"/>
        </w:rPr>
        <w:t>the planned date of commissioning or de-commissioning of equipment</w:t>
      </w:r>
    </w:p>
    <w:p w14:paraId="70BE83EC" w14:textId="77777777" w:rsidR="00DE1F19" w:rsidRDefault="00DE1F19">
      <w:pPr>
        <w:pStyle w:val="BodyText"/>
        <w:keepNext/>
        <w:keepLines/>
        <w:ind w:left="709" w:hanging="709"/>
        <w:rPr>
          <w:i w:val="0"/>
        </w:rPr>
      </w:pPr>
    </w:p>
    <w:p w14:paraId="57D7E799" w14:textId="069C7291" w:rsidR="00DE1F19" w:rsidRDefault="00DE1F19">
      <w:pPr>
        <w:pStyle w:val="Heading3"/>
        <w:keepLines/>
        <w:ind w:left="709" w:hanging="709"/>
      </w:pPr>
      <w:r>
        <w:t xml:space="preserve">The TO and </w:t>
      </w:r>
      <w:r w:rsidR="0084214E">
        <w:t>The Company</w:t>
      </w:r>
      <w:r>
        <w:t xml:space="preserve"> shall plan the change process to allow sufficient time for all parties to evaluate and co-ordinate the changes. This shall normally be not less than 6 weeks prior to the planned database change implementation date that aligns with the key dates in 3.2.2</w:t>
      </w:r>
    </w:p>
    <w:p w14:paraId="10DCC3F5" w14:textId="3AE3E9C3" w:rsidR="00DE1F19" w:rsidRPr="00827636" w:rsidRDefault="00DE1F19">
      <w:pPr>
        <w:pStyle w:val="Heading3"/>
        <w:keepLines/>
        <w:ind w:left="709" w:hanging="709"/>
      </w:pPr>
      <w:r>
        <w:t xml:space="preserve">The TO shall supply the relevant real time data (specified </w:t>
      </w:r>
      <w:r w:rsidRPr="00827636">
        <w:t xml:space="preserve">in STCP 4-3: Provision of Real Time Data) via the respective contact point. This shall be in the format </w:t>
      </w:r>
      <w:r w:rsidR="00F1306D">
        <w:t xml:space="preserve">agreed between the TO and </w:t>
      </w:r>
      <w:r w:rsidR="0084214E">
        <w:t>The Company</w:t>
      </w:r>
      <w:r w:rsidRPr="00827636">
        <w:t xml:space="preserve"> showing the proposed / amended /deleted data</w:t>
      </w:r>
      <w:r w:rsidRPr="00A10A74">
        <w:t xml:space="preserve">, </w:t>
      </w:r>
      <w:r w:rsidRPr="00827636">
        <w:t xml:space="preserve">and associated attributes and proposed date of change.  Where applicable operational </w:t>
      </w:r>
      <w:r w:rsidRPr="00A10A74">
        <w:t xml:space="preserve">or </w:t>
      </w:r>
      <w:smartTag w:uri="urn:schemas-microsoft-com:office:smarttags" w:element="place">
        <w:r w:rsidR="00580F68">
          <w:t>EMS</w:t>
        </w:r>
      </w:smartTag>
      <w:r w:rsidR="00580F68">
        <w:t xml:space="preserve"> </w:t>
      </w:r>
      <w:r w:rsidRPr="00A10A74">
        <w:t>display</w:t>
      </w:r>
      <w:r w:rsidRPr="00827636">
        <w:t xml:space="preserve"> diagrams shall be supplied.</w:t>
      </w:r>
    </w:p>
    <w:p w14:paraId="00564CA6" w14:textId="0C0A42CE" w:rsidR="00DE1F19" w:rsidRDefault="0084214E">
      <w:pPr>
        <w:pStyle w:val="Heading3"/>
        <w:keepLines/>
        <w:ind w:left="709" w:hanging="709"/>
      </w:pPr>
      <w:r>
        <w:t>The Company</w:t>
      </w:r>
      <w:r w:rsidR="00DE1F19" w:rsidRPr="00827636">
        <w:t xml:space="preserve"> shall supply the TO, via the agreed contact point, details of any changes to the  real time information (specified in STCP 4-3) for</w:t>
      </w:r>
      <w:r w:rsidR="00DE1F19">
        <w:t xml:space="preserve"> </w:t>
      </w:r>
      <w:r>
        <w:t>The Company</w:t>
      </w:r>
      <w:r w:rsidR="00DE1F19">
        <w:t xml:space="preserve"> sites that contain TO Data Transmission Equipment </w:t>
      </w:r>
      <w:r w:rsidR="00DE1F19">
        <w:rPr>
          <w:color w:val="000000"/>
        </w:rPr>
        <w:t xml:space="preserve">using Appendix B. </w:t>
      </w:r>
      <w:r w:rsidR="00DE1F19">
        <w:t>Where applicable</w:t>
      </w:r>
      <w:r w:rsidR="00C10120">
        <w:t>,</w:t>
      </w:r>
      <w:r w:rsidR="00DE1F19">
        <w:t xml:space="preserve"> operational and or display diagrams shall be supplied.</w:t>
      </w:r>
    </w:p>
    <w:p w14:paraId="09C72A17" w14:textId="77777777" w:rsidR="00DE1F19" w:rsidRDefault="00DE1F19">
      <w:pPr>
        <w:pStyle w:val="Heading3"/>
        <w:keepLines/>
        <w:ind w:left="709" w:hanging="709"/>
      </w:pPr>
      <w:r>
        <w:t xml:space="preserve">Where changes to the </w:t>
      </w:r>
      <w:r w:rsidR="00A614DE">
        <w:t>National Electricity Transmission System</w:t>
      </w:r>
      <w:r>
        <w:t xml:space="preserve"> are to take place in</w:t>
      </w:r>
      <w:r w:rsidR="00C10120">
        <w:t xml:space="preserve"> a</w:t>
      </w:r>
      <w:r w:rsidR="001F70E5">
        <w:t xml:space="preserve"> </w:t>
      </w:r>
      <w:r>
        <w:t>stage</w:t>
      </w:r>
      <w:r w:rsidR="00C10120">
        <w:t>d manner</w:t>
      </w:r>
      <w:r>
        <w:t xml:space="preserve">, the TO shall provide </w:t>
      </w:r>
      <w:r w:rsidR="00C10120">
        <w:t xml:space="preserve">the </w:t>
      </w:r>
      <w:r>
        <w:t>data relevant to each stage of the change</w:t>
      </w:r>
      <w:r w:rsidR="001F70E5">
        <w:t xml:space="preserve"> </w:t>
      </w:r>
      <w:r w:rsidR="00C10120">
        <w:t xml:space="preserve">together </w:t>
      </w:r>
      <w:r>
        <w:t>with the proposed implementation dates.</w:t>
      </w:r>
    </w:p>
    <w:p w14:paraId="38A66729" w14:textId="00B18C04" w:rsidR="00DE1F19" w:rsidRDefault="00DE1F19">
      <w:pPr>
        <w:pStyle w:val="Heading3"/>
        <w:keepLines/>
        <w:ind w:left="709" w:hanging="709"/>
      </w:pPr>
      <w:r>
        <w:t xml:space="preserve">As soon as reasonably practicable, </w:t>
      </w:r>
      <w:r w:rsidR="0084214E">
        <w:t>The Company</w:t>
      </w:r>
      <w:r>
        <w:t xml:space="preserve"> shall notify the relevant TO(s) of any User initiated Commissioning / De-commissioning of which they have been made aware that may require amendment to the TO SCADA database and/or operational </w:t>
      </w:r>
      <w:r w:rsidR="005D1E36">
        <w:t>or EMS</w:t>
      </w:r>
      <w:r>
        <w:t xml:space="preserve"> display diagrams.</w:t>
      </w:r>
    </w:p>
    <w:p w14:paraId="62D05797" w14:textId="36552B41" w:rsidR="00DE1F19" w:rsidRDefault="00DE1F19">
      <w:pPr>
        <w:pStyle w:val="Heading3"/>
        <w:keepLines/>
        <w:ind w:left="709" w:hanging="709"/>
      </w:pPr>
      <w:r>
        <w:t>All real time data changes associated with Commissioning/ De</w:t>
      </w:r>
      <w:r w:rsidR="00CB5C6F">
        <w:t>c</w:t>
      </w:r>
      <w:r>
        <w:t xml:space="preserve">ommissioning on the TO Transmission System or User System shall be the subject of close liaison between </w:t>
      </w:r>
      <w:r w:rsidR="0084214E">
        <w:t>The Company</w:t>
      </w:r>
      <w:r>
        <w:t xml:space="preserve"> and the TO in order to ensure that changes are co-ordinated. All Parties shall agree the time and date of implementation.</w:t>
      </w:r>
    </w:p>
    <w:p w14:paraId="6DBD2640" w14:textId="7C69201F" w:rsidR="005D1E36" w:rsidRDefault="005D1E36" w:rsidP="00D234F3">
      <w:pPr>
        <w:pStyle w:val="Heading3"/>
        <w:keepLines/>
        <w:ind w:left="709" w:hanging="709"/>
      </w:pPr>
      <w:r>
        <w:t xml:space="preserve">As part of commissioning the communication links between site and </w:t>
      </w:r>
      <w:r w:rsidR="0084214E">
        <w:t>The Company</w:t>
      </w:r>
      <w:r>
        <w:t xml:space="preserve"> should be proven prior to any formal testing.</w:t>
      </w:r>
    </w:p>
    <w:p w14:paraId="0C7162C2" w14:textId="77777777" w:rsidR="00DE1F19" w:rsidRDefault="00DE1F19" w:rsidP="008B166F">
      <w:pPr>
        <w:pStyle w:val="Heading3"/>
        <w:numPr>
          <w:ilvl w:val="2"/>
          <w:numId w:val="9"/>
        </w:numPr>
        <w:tabs>
          <w:tab w:val="clear" w:pos="720"/>
        </w:tabs>
        <w:ind w:left="709" w:hanging="709"/>
      </w:pPr>
      <w:r>
        <w:t xml:space="preserve">The TO shall ensure transmission of real time data to the Datalink in accordance with </w:t>
      </w:r>
      <w:r w:rsidRPr="00827636">
        <w:t>STCP 4-2 (Real Time Datalink Management).</w:t>
      </w:r>
      <w:r>
        <w:t xml:space="preserve"> </w:t>
      </w:r>
    </w:p>
    <w:p w14:paraId="74E6698A" w14:textId="680243D0" w:rsidR="00DE1F19" w:rsidRDefault="00DE1F19">
      <w:pPr>
        <w:pStyle w:val="Heading3"/>
        <w:keepLines/>
        <w:ind w:left="709" w:hanging="709"/>
      </w:pPr>
      <w:r>
        <w:t xml:space="preserve">In order to validate the transmission of alarms and indications from the TO appropriate and timely testing shall be undertaken using agreed points of contact, at the request of either party, following changes made to either or both the TO and </w:t>
      </w:r>
      <w:r w:rsidR="0084214E">
        <w:t>The Company</w:t>
      </w:r>
      <w:r>
        <w:t xml:space="preserve"> database</w:t>
      </w:r>
    </w:p>
    <w:p w14:paraId="466BD4C2" w14:textId="77777777" w:rsidR="00DE1F19" w:rsidRDefault="00DE1F19">
      <w:pPr>
        <w:pStyle w:val="Heading2"/>
        <w:keepLines/>
        <w:rPr>
          <w:i w:val="0"/>
        </w:rPr>
      </w:pPr>
      <w:r>
        <w:t>Emergency Changes</w:t>
      </w:r>
      <w:r>
        <w:rPr>
          <w:i w:val="0"/>
        </w:rPr>
        <w:t xml:space="preserve">  </w:t>
      </w:r>
    </w:p>
    <w:p w14:paraId="31CDF99C" w14:textId="77777777" w:rsidR="00DE1F19" w:rsidRDefault="00DE1F19">
      <w:pPr>
        <w:keepNext/>
        <w:keepLines/>
      </w:pPr>
    </w:p>
    <w:p w14:paraId="45ED9510" w14:textId="77777777" w:rsidR="00DE1F19" w:rsidRDefault="00DE1F19">
      <w:pPr>
        <w:pStyle w:val="Heading3"/>
        <w:keepLines/>
        <w:ind w:left="709" w:hanging="709"/>
      </w:pPr>
      <w:r>
        <w:t>Emergency changes are those required at very short notice to accommodate modifications initiated by events such as:</w:t>
      </w:r>
    </w:p>
    <w:p w14:paraId="467C53EA" w14:textId="77777777" w:rsidR="00DE1F19" w:rsidRDefault="00DE1F19" w:rsidP="00DE1F19">
      <w:pPr>
        <w:keepNext/>
        <w:keepLines/>
        <w:numPr>
          <w:ilvl w:val="0"/>
          <w:numId w:val="2"/>
        </w:numPr>
        <w:tabs>
          <w:tab w:val="clear" w:pos="3567"/>
          <w:tab w:val="num" w:pos="1134"/>
        </w:tabs>
        <w:ind w:left="1134" w:hanging="425"/>
      </w:pPr>
      <w:r>
        <w:t xml:space="preserve">emergency re-configuration of the </w:t>
      </w:r>
      <w:r w:rsidR="00A614DE">
        <w:t>National Electricity Transmission System</w:t>
      </w:r>
      <w:r>
        <w:t xml:space="preserve">  </w:t>
      </w:r>
    </w:p>
    <w:p w14:paraId="2AAC0E54" w14:textId="77777777" w:rsidR="00DE1F19" w:rsidRDefault="00DE1F19" w:rsidP="00DE1F19">
      <w:pPr>
        <w:keepNext/>
        <w:keepLines/>
        <w:numPr>
          <w:ilvl w:val="0"/>
          <w:numId w:val="2"/>
        </w:numPr>
        <w:tabs>
          <w:tab w:val="clear" w:pos="3567"/>
          <w:tab w:val="left" w:pos="1134"/>
        </w:tabs>
        <w:ind w:left="709" w:firstLine="0"/>
      </w:pPr>
      <w:r>
        <w:t>urgent changes in control time scales.</w:t>
      </w:r>
    </w:p>
    <w:p w14:paraId="25AE6996" w14:textId="77777777" w:rsidR="00DE1F19" w:rsidRDefault="00DE1F19">
      <w:pPr>
        <w:pStyle w:val="BodyText"/>
        <w:keepNext/>
        <w:keepLines/>
        <w:ind w:left="709" w:hanging="709"/>
        <w:rPr>
          <w:i w:val="0"/>
        </w:rPr>
      </w:pPr>
      <w:r>
        <w:rPr>
          <w:i w:val="0"/>
        </w:rPr>
        <w:t xml:space="preserve">   </w:t>
      </w:r>
    </w:p>
    <w:p w14:paraId="2F155465" w14:textId="39F07AD3" w:rsidR="00DE1F19" w:rsidRDefault="00DE1F19">
      <w:pPr>
        <w:pStyle w:val="Heading3"/>
        <w:keepLines/>
        <w:ind w:left="709" w:hanging="709"/>
      </w:pPr>
      <w:r>
        <w:t xml:space="preserve">When </w:t>
      </w:r>
      <w:r w:rsidR="0084214E">
        <w:t>The Company</w:t>
      </w:r>
      <w:r>
        <w:t xml:space="preserve"> or the TO is made aware of emergency changes in real time data that must be implemented in a shorter timescale than that specified as normal, the process detailed in 3.2 and 3.3 shall still be followed wherever reasonably practicable. </w:t>
      </w:r>
    </w:p>
    <w:p w14:paraId="6053634F" w14:textId="77777777" w:rsidR="00C10120" w:rsidRDefault="00C10120">
      <w:pPr>
        <w:pStyle w:val="Heading1"/>
        <w:keepLines/>
        <w:numPr>
          <w:ilvl w:val="0"/>
          <w:numId w:val="0"/>
        </w:numPr>
        <w:rPr>
          <w:b w:val="0"/>
          <w:u w:val="single"/>
        </w:rPr>
      </w:pPr>
    </w:p>
    <w:p w14:paraId="7A15A583" w14:textId="77777777" w:rsidR="008B166F" w:rsidRDefault="008B166F" w:rsidP="008B166F"/>
    <w:p w14:paraId="2B7B8E4C" w14:textId="77777777" w:rsidR="00DE1F19" w:rsidRDefault="00F25121">
      <w:pPr>
        <w:pStyle w:val="Heading1"/>
        <w:keepLines/>
        <w:numPr>
          <w:ilvl w:val="0"/>
          <w:numId w:val="0"/>
        </w:numPr>
      </w:pPr>
      <w:r>
        <w:br w:type="page"/>
      </w:r>
      <w:r w:rsidR="00DE1F19">
        <w:lastRenderedPageBreak/>
        <w:t>Appendix A: Flow Diagram</w:t>
      </w:r>
    </w:p>
    <w:p w14:paraId="3E0ECF41" w14:textId="77777777" w:rsidR="00DE1F19" w:rsidRDefault="00000000">
      <w:pPr>
        <w:keepNext/>
        <w:keepLines/>
        <w:rPr>
          <w:b/>
          <w:bCs/>
          <w:i/>
          <w:iCs/>
          <w:sz w:val="28"/>
          <w:u w:val="single"/>
        </w:rPr>
      </w:pPr>
      <w:r>
        <w:rPr>
          <w:noProof/>
          <w:lang w:val="en-US"/>
        </w:rPr>
        <w:object w:dxaOrig="1440" w:dyaOrig="1440" w14:anchorId="3CFCAD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8pt;margin-top:41.1pt;width:478.75pt;height:662.4pt;z-index:1;visibility:visible;mso-wrap-edited:f">
            <v:imagedata r:id="rId10" o:title=""/>
            <w10:wrap type="topAndBottom"/>
          </v:shape>
          <o:OLEObject Type="Embed" ProgID="Word.Picture.8" ShapeID="_x0000_s1026" DrawAspect="Content" ObjectID="_1822051974" r:id="rId11"/>
        </w:object>
      </w:r>
      <w:r w:rsidR="00DE1F19">
        <w:t>Note that the Process Diagrams shown in this Appendix A are for information only.  In the event of any contradiction between the process represented in this Appendix and the process described elsewhere in this STCP, then the text elsewhere in this STCP shall prevail.</w:t>
      </w:r>
      <w:r w:rsidR="00DE1F19">
        <w:br w:type="page"/>
      </w:r>
      <w:r>
        <w:rPr>
          <w:noProof/>
          <w:lang w:val="en-US"/>
        </w:rPr>
        <w:lastRenderedPageBreak/>
        <w:object w:dxaOrig="1440" w:dyaOrig="1440" w14:anchorId="44A03252">
          <v:shape id="_x0000_s1027" type="#_x0000_t75" style="position:absolute;margin-left:-31.8pt;margin-top:5.45pt;width:503.8pt;height:714.75pt;z-index:2;visibility:visible;mso-wrap-edited:f">
            <v:imagedata r:id="rId12" o:title=""/>
            <w10:wrap type="topAndBottom"/>
          </v:shape>
          <o:OLEObject Type="Embed" ProgID="Word.Picture.8" ShapeID="_x0000_s1027" DrawAspect="Content" ObjectID="_1822051975" r:id="rId13"/>
        </w:object>
      </w:r>
      <w:r w:rsidR="00DE1F19">
        <w:br w:type="page"/>
      </w:r>
      <w:r w:rsidR="00DE1F19">
        <w:rPr>
          <w:b/>
          <w:bCs/>
          <w:i/>
          <w:iCs/>
          <w:sz w:val="28"/>
        </w:rPr>
        <w:lastRenderedPageBreak/>
        <w:t>Appendix B: Modification of Facilities Certificate</w:t>
      </w:r>
    </w:p>
    <w:p w14:paraId="5931BBB1" w14:textId="77777777" w:rsidR="00DE1F19" w:rsidRDefault="00DE1F19">
      <w:pPr>
        <w:keepNext/>
        <w:keepLines/>
        <w:ind w:left="585"/>
        <w:rPr>
          <w:b/>
          <w:i/>
          <w:u w:val="single"/>
        </w:rPr>
      </w:pPr>
    </w:p>
    <w:tbl>
      <w:tblPr>
        <w:tblW w:w="9073"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679"/>
        <w:gridCol w:w="1843"/>
        <w:gridCol w:w="2551"/>
      </w:tblGrid>
      <w:tr w:rsidR="00DE1F19" w14:paraId="117AB5AA" w14:textId="77777777">
        <w:trPr>
          <w:trHeight w:val="705"/>
        </w:trPr>
        <w:tc>
          <w:tcPr>
            <w:tcW w:w="4679" w:type="dxa"/>
            <w:tcBorders>
              <w:bottom w:val="single" w:sz="6" w:space="0" w:color="auto"/>
              <w:right w:val="single" w:sz="6" w:space="0" w:color="auto"/>
            </w:tcBorders>
          </w:tcPr>
          <w:p w14:paraId="63FA4F4A" w14:textId="77777777" w:rsidR="00DE1F19" w:rsidRDefault="00DE1F19">
            <w:pPr>
              <w:keepNext/>
              <w:keepLines/>
            </w:pPr>
          </w:p>
          <w:p w14:paraId="14C0A97F" w14:textId="77777777" w:rsidR="00DE1F19" w:rsidRDefault="00DE1F19">
            <w:pPr>
              <w:keepNext/>
              <w:keepLines/>
            </w:pPr>
            <w:r>
              <w:t>Initiated by (Print Name)………………………</w:t>
            </w:r>
          </w:p>
          <w:p w14:paraId="3E3317EC" w14:textId="77777777" w:rsidR="00DE1F19" w:rsidRDefault="00DE1F19">
            <w:pPr>
              <w:keepNext/>
              <w:keepLines/>
            </w:pPr>
            <w:r>
              <w:t>…</w:t>
            </w:r>
          </w:p>
          <w:p w14:paraId="492987B5" w14:textId="77777777" w:rsidR="00DE1F19" w:rsidRDefault="00DE1F19">
            <w:pPr>
              <w:keepNext/>
              <w:keepLines/>
            </w:pPr>
          </w:p>
          <w:p w14:paraId="594815D3" w14:textId="77777777" w:rsidR="00DE1F19" w:rsidRDefault="00DE1F19">
            <w:pPr>
              <w:keepNext/>
              <w:keepLines/>
            </w:pPr>
            <w:r>
              <w:t xml:space="preserve">Contact </w:t>
            </w:r>
            <w:r w:rsidR="009B0097">
              <w:t xml:space="preserve">Tel. </w:t>
            </w:r>
            <w:r>
              <w:t>No……………………….</w:t>
            </w:r>
          </w:p>
          <w:p w14:paraId="3D7A2F25" w14:textId="77777777" w:rsidR="00DE1F19" w:rsidRDefault="00DE1F19">
            <w:pPr>
              <w:keepNext/>
              <w:keepLines/>
            </w:pPr>
          </w:p>
        </w:tc>
        <w:tc>
          <w:tcPr>
            <w:tcW w:w="1843" w:type="dxa"/>
            <w:tcBorders>
              <w:left w:val="single" w:sz="6" w:space="0" w:color="auto"/>
              <w:bottom w:val="single" w:sz="6" w:space="0" w:color="auto"/>
              <w:right w:val="single" w:sz="6" w:space="0" w:color="auto"/>
            </w:tcBorders>
          </w:tcPr>
          <w:p w14:paraId="136F8313" w14:textId="77777777" w:rsidR="00DE1F19" w:rsidRDefault="00DE1F19">
            <w:pPr>
              <w:keepNext/>
              <w:keepLines/>
            </w:pPr>
            <w:r>
              <w:t>Initiators Change Request N</w:t>
            </w:r>
            <w:r w:rsidR="00616C01">
              <w:t>umber</w:t>
            </w:r>
          </w:p>
        </w:tc>
        <w:tc>
          <w:tcPr>
            <w:tcW w:w="2551" w:type="dxa"/>
            <w:tcBorders>
              <w:left w:val="single" w:sz="6" w:space="0" w:color="auto"/>
              <w:bottom w:val="single" w:sz="6" w:space="0" w:color="auto"/>
            </w:tcBorders>
          </w:tcPr>
          <w:p w14:paraId="38042135" w14:textId="77777777" w:rsidR="00DE1F19" w:rsidRDefault="00DE1F19">
            <w:pPr>
              <w:keepNext/>
              <w:keepLines/>
            </w:pPr>
            <w:r>
              <w:t>Company</w:t>
            </w:r>
            <w:r w:rsidR="009B0097">
              <w:t xml:space="preserve"> /</w:t>
            </w:r>
            <w:r w:rsidR="00616C01">
              <w:t xml:space="preserve">  Party</w:t>
            </w:r>
          </w:p>
        </w:tc>
      </w:tr>
      <w:tr w:rsidR="00DE1F19" w14:paraId="4E7B203F" w14:textId="77777777">
        <w:trPr>
          <w:trHeight w:val="630"/>
        </w:trPr>
        <w:tc>
          <w:tcPr>
            <w:tcW w:w="9073" w:type="dxa"/>
            <w:gridSpan w:val="3"/>
            <w:tcBorders>
              <w:top w:val="single" w:sz="6" w:space="0" w:color="auto"/>
              <w:bottom w:val="single" w:sz="6" w:space="0" w:color="auto"/>
            </w:tcBorders>
          </w:tcPr>
          <w:p w14:paraId="2B97F235" w14:textId="77777777" w:rsidR="00DE1F19" w:rsidRDefault="00DE1F19">
            <w:pPr>
              <w:keepNext/>
              <w:keepLines/>
            </w:pPr>
          </w:p>
          <w:p w14:paraId="7F339E9C" w14:textId="77777777" w:rsidR="00DE1F19" w:rsidRDefault="00DE1F19">
            <w:pPr>
              <w:keepNext/>
              <w:keepLines/>
            </w:pPr>
            <w:r>
              <w:t>Date issued………………………………</w:t>
            </w:r>
          </w:p>
          <w:p w14:paraId="7A58D22F" w14:textId="77777777" w:rsidR="00616C01" w:rsidRDefault="00616C01">
            <w:pPr>
              <w:keepNext/>
              <w:keepLines/>
            </w:pPr>
          </w:p>
          <w:p w14:paraId="3C845DAB" w14:textId="77777777" w:rsidR="00DE1F19" w:rsidRDefault="00DE1F19">
            <w:pPr>
              <w:keepNext/>
              <w:keepLines/>
            </w:pPr>
            <w:r>
              <w:t>Date of Implementation…………………………  Target Date for Testing…</w:t>
            </w:r>
            <w:r w:rsidR="00CB5C6F">
              <w:t>…………………….</w:t>
            </w:r>
          </w:p>
          <w:p w14:paraId="3D0A480E" w14:textId="77777777" w:rsidR="00DE1F19" w:rsidRDefault="00DE1F19">
            <w:pPr>
              <w:keepNext/>
              <w:keepLines/>
            </w:pPr>
            <w:r>
              <w:t>……………………..</w:t>
            </w:r>
          </w:p>
        </w:tc>
      </w:tr>
      <w:tr w:rsidR="00DE1F19" w14:paraId="061E1351" w14:textId="77777777">
        <w:trPr>
          <w:trHeight w:val="1677"/>
        </w:trPr>
        <w:tc>
          <w:tcPr>
            <w:tcW w:w="9073" w:type="dxa"/>
            <w:gridSpan w:val="3"/>
            <w:tcBorders>
              <w:top w:val="single" w:sz="6" w:space="0" w:color="auto"/>
              <w:bottom w:val="single" w:sz="6" w:space="0" w:color="auto"/>
            </w:tcBorders>
          </w:tcPr>
          <w:p w14:paraId="6490DE96" w14:textId="77777777" w:rsidR="00DE1F19" w:rsidRDefault="00DE1F19">
            <w:pPr>
              <w:keepNext/>
              <w:keepLines/>
            </w:pPr>
          </w:p>
          <w:p w14:paraId="24B80832" w14:textId="77777777" w:rsidR="00DE1F19" w:rsidRDefault="00DE1F19">
            <w:pPr>
              <w:keepNext/>
              <w:keepLines/>
            </w:pPr>
            <w:r>
              <w:rPr>
                <w:b/>
              </w:rPr>
              <w:t>Description of Required Change</w:t>
            </w:r>
            <w:r>
              <w:t xml:space="preserve">                       Diagram</w:t>
            </w:r>
            <w:r w:rsidR="009051FE">
              <w:t xml:space="preserve"> </w:t>
            </w:r>
            <w:r>
              <w:t>/</w:t>
            </w:r>
            <w:r w:rsidR="009051FE">
              <w:t xml:space="preserve"> </w:t>
            </w:r>
            <w:r>
              <w:t>Description of required change   Y/N</w:t>
            </w:r>
          </w:p>
          <w:p w14:paraId="431F28A0" w14:textId="77777777" w:rsidR="00DE1F19" w:rsidRDefault="00DE1F19">
            <w:pPr>
              <w:keepNext/>
              <w:keepLines/>
            </w:pPr>
          </w:p>
          <w:p w14:paraId="1D666063" w14:textId="77777777" w:rsidR="00DE1F19" w:rsidRDefault="00DE1F19">
            <w:pPr>
              <w:keepNext/>
              <w:keepLines/>
            </w:pPr>
          </w:p>
          <w:p w14:paraId="7B8C7CC5" w14:textId="77777777" w:rsidR="00DE1F19" w:rsidRDefault="00DE1F19">
            <w:pPr>
              <w:keepNext/>
              <w:keepLines/>
            </w:pPr>
          </w:p>
          <w:p w14:paraId="579B845B" w14:textId="77777777" w:rsidR="00DE1F19" w:rsidRDefault="00DE1F19">
            <w:pPr>
              <w:keepNext/>
              <w:keepLines/>
            </w:pPr>
          </w:p>
          <w:p w14:paraId="04317B64" w14:textId="77777777" w:rsidR="00DE1F19" w:rsidRDefault="00DE1F19">
            <w:pPr>
              <w:keepNext/>
              <w:keepLines/>
            </w:pPr>
          </w:p>
          <w:p w14:paraId="7957671E" w14:textId="77777777" w:rsidR="00DE1F19" w:rsidRDefault="00DE1F19">
            <w:pPr>
              <w:keepNext/>
              <w:keepLines/>
            </w:pPr>
          </w:p>
          <w:p w14:paraId="291BE828" w14:textId="77777777" w:rsidR="00DE1F19" w:rsidRDefault="00DE1F19">
            <w:pPr>
              <w:keepNext/>
              <w:keepLines/>
            </w:pPr>
          </w:p>
          <w:p w14:paraId="2EA5FC8E" w14:textId="77777777" w:rsidR="00DE1F19" w:rsidRDefault="00DE1F19">
            <w:pPr>
              <w:keepNext/>
              <w:keepLines/>
            </w:pPr>
          </w:p>
          <w:p w14:paraId="30D6AC01" w14:textId="77777777" w:rsidR="00DE1F19" w:rsidRDefault="00DE1F19">
            <w:pPr>
              <w:keepNext/>
              <w:keepLines/>
            </w:pPr>
          </w:p>
          <w:p w14:paraId="369162BA" w14:textId="77777777" w:rsidR="00DE1F19" w:rsidRDefault="00DE1F19">
            <w:pPr>
              <w:keepNext/>
              <w:keepLines/>
            </w:pPr>
          </w:p>
          <w:p w14:paraId="0285548A" w14:textId="77777777" w:rsidR="00DE1F19" w:rsidRDefault="00DE1F19">
            <w:pPr>
              <w:keepNext/>
              <w:keepLines/>
            </w:pPr>
          </w:p>
          <w:p w14:paraId="5008D2E0" w14:textId="77777777" w:rsidR="00DE1F19" w:rsidRDefault="00DE1F19">
            <w:pPr>
              <w:keepNext/>
              <w:keepLines/>
            </w:pPr>
          </w:p>
          <w:p w14:paraId="7D8EC3AD" w14:textId="77777777" w:rsidR="00DE1F19" w:rsidRDefault="00DE1F19">
            <w:pPr>
              <w:keepNext/>
              <w:keepLines/>
            </w:pPr>
          </w:p>
          <w:p w14:paraId="68F5AEB1" w14:textId="77777777" w:rsidR="00DE1F19" w:rsidRDefault="00DE1F19">
            <w:pPr>
              <w:keepNext/>
              <w:keepLines/>
            </w:pPr>
          </w:p>
          <w:p w14:paraId="343BBD67" w14:textId="77777777" w:rsidR="00DE1F19" w:rsidRDefault="00DE1F19">
            <w:pPr>
              <w:keepNext/>
              <w:keepLines/>
            </w:pPr>
          </w:p>
          <w:p w14:paraId="72DDF0FB" w14:textId="77777777" w:rsidR="00DE1F19" w:rsidRDefault="00DE1F19">
            <w:pPr>
              <w:keepNext/>
              <w:keepLines/>
            </w:pPr>
          </w:p>
          <w:p w14:paraId="4772C1D9" w14:textId="77777777" w:rsidR="00DE1F19" w:rsidRDefault="00DE1F19">
            <w:pPr>
              <w:keepNext/>
              <w:keepLines/>
            </w:pPr>
          </w:p>
          <w:p w14:paraId="188374A1" w14:textId="77777777" w:rsidR="00DE1F19" w:rsidRDefault="00DE1F19">
            <w:pPr>
              <w:keepNext/>
              <w:keepLines/>
            </w:pPr>
          </w:p>
        </w:tc>
      </w:tr>
      <w:tr w:rsidR="00DE1F19" w14:paraId="3ED6C4C8" w14:textId="77777777">
        <w:trPr>
          <w:trHeight w:val="2111"/>
        </w:trPr>
        <w:tc>
          <w:tcPr>
            <w:tcW w:w="9073" w:type="dxa"/>
            <w:gridSpan w:val="3"/>
            <w:tcBorders>
              <w:top w:val="single" w:sz="6" w:space="0" w:color="auto"/>
              <w:bottom w:val="single" w:sz="6" w:space="0" w:color="auto"/>
            </w:tcBorders>
          </w:tcPr>
          <w:p w14:paraId="4AD7C133" w14:textId="77777777" w:rsidR="00DE1F19" w:rsidRDefault="00DE1F19">
            <w:pPr>
              <w:pStyle w:val="Heading1"/>
              <w:keepLines/>
              <w:numPr>
                <w:ilvl w:val="0"/>
                <w:numId w:val="0"/>
              </w:numPr>
              <w:rPr>
                <w:sz w:val="20"/>
              </w:rPr>
            </w:pPr>
            <w:r>
              <w:t xml:space="preserve"> </w:t>
            </w:r>
            <w:r>
              <w:rPr>
                <w:sz w:val="20"/>
              </w:rPr>
              <w:t>Display Change</w:t>
            </w:r>
          </w:p>
          <w:p w14:paraId="521B92E6" w14:textId="77777777" w:rsidR="00DE1F19" w:rsidRDefault="00DE1F19">
            <w:pPr>
              <w:keepNext/>
              <w:keepLines/>
            </w:pPr>
            <w:r>
              <w:t>Display / Circuit Name</w:t>
            </w:r>
            <w:r w:rsidR="009051FE">
              <w:t xml:space="preserve"> </w:t>
            </w:r>
            <w:r>
              <w:t>/ Number</w:t>
            </w:r>
          </w:p>
          <w:p w14:paraId="06DF6570" w14:textId="77777777" w:rsidR="00DE1F19" w:rsidRDefault="00DE1F19">
            <w:pPr>
              <w:keepNext/>
              <w:keepLines/>
            </w:pPr>
          </w:p>
          <w:p w14:paraId="43433209" w14:textId="77777777" w:rsidR="00DE1F19" w:rsidRDefault="00DE1F19">
            <w:pPr>
              <w:keepNext/>
              <w:keepLines/>
            </w:pPr>
          </w:p>
          <w:p w14:paraId="03E34D87" w14:textId="77777777" w:rsidR="00DE1F19" w:rsidRDefault="00DE1F19">
            <w:pPr>
              <w:keepNext/>
              <w:keepLines/>
            </w:pPr>
          </w:p>
          <w:p w14:paraId="4221E7BE" w14:textId="77777777" w:rsidR="00DE1F19" w:rsidRDefault="00DE1F19">
            <w:pPr>
              <w:keepNext/>
              <w:keepLines/>
            </w:pPr>
          </w:p>
          <w:p w14:paraId="29C44A9A" w14:textId="77777777" w:rsidR="00DE1F19" w:rsidRDefault="00DE1F19">
            <w:pPr>
              <w:keepNext/>
              <w:keepLines/>
            </w:pPr>
          </w:p>
          <w:p w14:paraId="6A6EC2F8" w14:textId="77777777" w:rsidR="00DE1F19" w:rsidRDefault="00DE1F19">
            <w:pPr>
              <w:keepNext/>
              <w:keepLines/>
            </w:pPr>
          </w:p>
          <w:p w14:paraId="363A99CF" w14:textId="77777777" w:rsidR="00DE1F19" w:rsidRDefault="00DE1F19">
            <w:pPr>
              <w:keepNext/>
              <w:keepLines/>
            </w:pPr>
          </w:p>
          <w:p w14:paraId="012B5B64" w14:textId="77777777" w:rsidR="00DE1F19" w:rsidRDefault="00DE1F19">
            <w:pPr>
              <w:keepNext/>
              <w:keepLines/>
            </w:pPr>
          </w:p>
          <w:p w14:paraId="775DBFDA" w14:textId="77777777" w:rsidR="00DE1F19" w:rsidRDefault="00DE1F19">
            <w:pPr>
              <w:keepNext/>
              <w:keepLines/>
            </w:pPr>
          </w:p>
          <w:p w14:paraId="6295F4B2" w14:textId="77777777" w:rsidR="00DE1F19" w:rsidRDefault="00DE1F19">
            <w:pPr>
              <w:keepNext/>
              <w:keepLines/>
            </w:pPr>
          </w:p>
          <w:p w14:paraId="2DD948A0" w14:textId="77777777" w:rsidR="00DE1F19" w:rsidRDefault="00DE1F19">
            <w:pPr>
              <w:keepNext/>
              <w:keepLines/>
            </w:pPr>
          </w:p>
          <w:p w14:paraId="03C3F48D" w14:textId="77777777" w:rsidR="00DE1F19" w:rsidRDefault="00DE1F19">
            <w:pPr>
              <w:keepNext/>
              <w:keepLines/>
            </w:pPr>
          </w:p>
          <w:p w14:paraId="0F897135" w14:textId="77777777" w:rsidR="00DE1F19" w:rsidRDefault="00DE1F19">
            <w:pPr>
              <w:keepNext/>
              <w:keepLines/>
            </w:pPr>
          </w:p>
          <w:p w14:paraId="26C8C9A2" w14:textId="77777777" w:rsidR="00DE1F19" w:rsidRDefault="00DE1F19">
            <w:pPr>
              <w:keepNext/>
              <w:keepLines/>
            </w:pPr>
          </w:p>
          <w:p w14:paraId="7FEC1B59" w14:textId="77777777" w:rsidR="00DE1F19" w:rsidRDefault="00DE1F19">
            <w:pPr>
              <w:keepNext/>
              <w:keepLines/>
            </w:pPr>
          </w:p>
          <w:p w14:paraId="1FE21AD2" w14:textId="77777777" w:rsidR="00DE1F19" w:rsidRDefault="00DE1F19">
            <w:pPr>
              <w:keepNext/>
              <w:keepLines/>
            </w:pPr>
          </w:p>
          <w:p w14:paraId="402BBCEF" w14:textId="77777777" w:rsidR="00DE1F19" w:rsidRDefault="00DE1F19">
            <w:pPr>
              <w:keepNext/>
              <w:keepLines/>
            </w:pPr>
          </w:p>
          <w:p w14:paraId="68FC0413" w14:textId="77777777" w:rsidR="00DE1F19" w:rsidRDefault="00DE1F19">
            <w:pPr>
              <w:keepNext/>
              <w:keepLines/>
            </w:pPr>
          </w:p>
          <w:p w14:paraId="27353248" w14:textId="77777777" w:rsidR="00DE1F19" w:rsidRDefault="00DE1F19">
            <w:pPr>
              <w:keepNext/>
              <w:keepLines/>
            </w:pPr>
          </w:p>
        </w:tc>
      </w:tr>
    </w:tbl>
    <w:p w14:paraId="5047F137" w14:textId="77777777" w:rsidR="00DE1F19" w:rsidRDefault="00DE1F19">
      <w:pPr>
        <w:pStyle w:val="BodyText"/>
        <w:keepNext/>
        <w:keepLines/>
        <w:sectPr w:rsidR="00DE1F19">
          <w:headerReference w:type="default" r:id="rId14"/>
          <w:footerReference w:type="default" r:id="rId15"/>
          <w:pgSz w:w="11907" w:h="16840" w:code="9"/>
          <w:pgMar w:top="1440" w:right="1797" w:bottom="1440" w:left="1797" w:header="720" w:footer="720" w:gutter="0"/>
          <w:cols w:space="720"/>
        </w:sectPr>
      </w:pPr>
    </w:p>
    <w:p w14:paraId="72FDAC89" w14:textId="77777777" w:rsidR="00DE1F19" w:rsidRDefault="002F4FB1">
      <w:pPr>
        <w:pStyle w:val="Heading2"/>
        <w:numPr>
          <w:ilvl w:val="0"/>
          <w:numId w:val="0"/>
        </w:numPr>
        <w:rPr>
          <w:sz w:val="28"/>
        </w:rPr>
      </w:pPr>
      <w:r>
        <w:rPr>
          <w:sz w:val="28"/>
        </w:rPr>
        <w:lastRenderedPageBreak/>
        <w:t>A</w:t>
      </w:r>
      <w:r w:rsidR="00DE1F19">
        <w:rPr>
          <w:sz w:val="28"/>
        </w:rPr>
        <w:t>ppendix C: Sample Real Time Data Spreadsheet</w:t>
      </w:r>
    </w:p>
    <w:p w14:paraId="08D0F0A5" w14:textId="77777777" w:rsidR="00DE1F19" w:rsidRDefault="00DE1F19">
      <w:pPr>
        <w:pStyle w:val="BodyText"/>
        <w:keepNext/>
        <w:keepLines/>
        <w:rPr>
          <w:b/>
          <w:i w:val="0"/>
        </w:rPr>
      </w:pPr>
    </w:p>
    <w:p w14:paraId="52AC9A92" w14:textId="77777777" w:rsidR="003565A2" w:rsidRDefault="003565A2">
      <w:r>
        <w:t>Analogue</w:t>
      </w:r>
    </w:p>
    <w:p w14:paraId="42B2A875" w14:textId="77777777" w:rsidR="000C67F6" w:rsidRDefault="000C67F6"/>
    <w:tbl>
      <w:tblPr>
        <w:tblW w:w="9600" w:type="dxa"/>
        <w:tblInd w:w="93" w:type="dxa"/>
        <w:tblLook w:val="0000" w:firstRow="0" w:lastRow="0" w:firstColumn="0" w:lastColumn="0" w:noHBand="0" w:noVBand="0"/>
      </w:tblPr>
      <w:tblGrid>
        <w:gridCol w:w="960"/>
        <w:gridCol w:w="960"/>
        <w:gridCol w:w="960"/>
        <w:gridCol w:w="960"/>
        <w:gridCol w:w="960"/>
        <w:gridCol w:w="960"/>
        <w:gridCol w:w="960"/>
        <w:gridCol w:w="960"/>
        <w:gridCol w:w="960"/>
        <w:gridCol w:w="960"/>
      </w:tblGrid>
      <w:tr w:rsidR="000C67F6" w:rsidRPr="000C67F6" w14:paraId="14BC675A" w14:textId="77777777" w:rsidTr="000C67F6">
        <w:trPr>
          <w:trHeight w:val="1575"/>
        </w:trPr>
        <w:tc>
          <w:tcPr>
            <w:tcW w:w="960" w:type="dxa"/>
            <w:tcBorders>
              <w:top w:val="single" w:sz="8" w:space="0" w:color="auto"/>
              <w:left w:val="single" w:sz="8" w:space="0" w:color="auto"/>
              <w:bottom w:val="single" w:sz="4" w:space="0" w:color="auto"/>
              <w:right w:val="single" w:sz="4" w:space="0" w:color="auto"/>
            </w:tcBorders>
            <w:shd w:val="clear" w:color="auto" w:fill="auto"/>
            <w:textDirection w:val="btLr"/>
            <w:vAlign w:val="bottom"/>
          </w:tcPr>
          <w:p w14:paraId="5AF56D0A" w14:textId="77777777" w:rsidR="000C67F6" w:rsidRPr="000C67F6" w:rsidRDefault="000C67F6" w:rsidP="000C67F6">
            <w:pPr>
              <w:jc w:val="center"/>
              <w:rPr>
                <w:rFonts w:cs="Arial"/>
                <w:lang w:eastAsia="en-GB"/>
              </w:rPr>
            </w:pPr>
            <w:r w:rsidRPr="000C67F6">
              <w:rPr>
                <w:rFonts w:cs="Arial"/>
                <w:lang w:eastAsia="en-GB"/>
              </w:rPr>
              <w:t>substaion including voltage</w:t>
            </w:r>
          </w:p>
        </w:tc>
        <w:tc>
          <w:tcPr>
            <w:tcW w:w="960" w:type="dxa"/>
            <w:tcBorders>
              <w:top w:val="single" w:sz="8" w:space="0" w:color="auto"/>
              <w:left w:val="nil"/>
              <w:bottom w:val="single" w:sz="4" w:space="0" w:color="auto"/>
              <w:right w:val="single" w:sz="4" w:space="0" w:color="auto"/>
            </w:tcBorders>
            <w:shd w:val="clear" w:color="auto" w:fill="auto"/>
            <w:noWrap/>
            <w:textDirection w:val="btLr"/>
            <w:vAlign w:val="bottom"/>
          </w:tcPr>
          <w:p w14:paraId="1464FEFD" w14:textId="77777777" w:rsidR="000C67F6" w:rsidRPr="000C67F6" w:rsidRDefault="000C67F6" w:rsidP="000C67F6">
            <w:pPr>
              <w:jc w:val="center"/>
              <w:rPr>
                <w:rFonts w:cs="Arial"/>
                <w:lang w:eastAsia="en-GB"/>
              </w:rPr>
            </w:pPr>
            <w:r w:rsidRPr="000C67F6">
              <w:rPr>
                <w:rFonts w:cs="Arial"/>
                <w:lang w:eastAsia="en-GB"/>
              </w:rPr>
              <w:t>Display digits</w:t>
            </w:r>
          </w:p>
        </w:tc>
        <w:tc>
          <w:tcPr>
            <w:tcW w:w="960" w:type="dxa"/>
            <w:tcBorders>
              <w:top w:val="single" w:sz="8" w:space="0" w:color="auto"/>
              <w:left w:val="nil"/>
              <w:bottom w:val="single" w:sz="4" w:space="0" w:color="auto"/>
              <w:right w:val="single" w:sz="4" w:space="0" w:color="auto"/>
            </w:tcBorders>
            <w:shd w:val="clear" w:color="auto" w:fill="auto"/>
            <w:noWrap/>
            <w:textDirection w:val="btLr"/>
            <w:vAlign w:val="bottom"/>
          </w:tcPr>
          <w:p w14:paraId="0196E809" w14:textId="77777777" w:rsidR="000C67F6" w:rsidRPr="000C67F6" w:rsidRDefault="000C67F6" w:rsidP="000C67F6">
            <w:pPr>
              <w:jc w:val="center"/>
              <w:rPr>
                <w:rFonts w:cs="Arial"/>
                <w:lang w:eastAsia="en-GB"/>
              </w:rPr>
            </w:pPr>
            <w:r w:rsidRPr="000C67F6">
              <w:rPr>
                <w:rFonts w:cs="Arial"/>
                <w:lang w:eastAsia="en-GB"/>
              </w:rPr>
              <w:t>engunits</w:t>
            </w:r>
          </w:p>
        </w:tc>
        <w:tc>
          <w:tcPr>
            <w:tcW w:w="960" w:type="dxa"/>
            <w:tcBorders>
              <w:top w:val="single" w:sz="8" w:space="0" w:color="auto"/>
              <w:left w:val="nil"/>
              <w:bottom w:val="single" w:sz="4" w:space="0" w:color="auto"/>
              <w:right w:val="single" w:sz="4" w:space="0" w:color="auto"/>
            </w:tcBorders>
            <w:shd w:val="clear" w:color="auto" w:fill="auto"/>
            <w:noWrap/>
            <w:textDirection w:val="btLr"/>
            <w:vAlign w:val="bottom"/>
          </w:tcPr>
          <w:p w14:paraId="1550569F" w14:textId="77777777" w:rsidR="000C67F6" w:rsidRPr="000C67F6" w:rsidRDefault="000C67F6" w:rsidP="000C67F6">
            <w:pPr>
              <w:jc w:val="center"/>
              <w:rPr>
                <w:rFonts w:cs="Arial"/>
                <w:lang w:eastAsia="en-GB"/>
              </w:rPr>
            </w:pPr>
            <w:r w:rsidRPr="000C67F6">
              <w:rPr>
                <w:rFonts w:cs="Arial"/>
                <w:lang w:eastAsia="en-GB"/>
              </w:rPr>
              <w:t>exdesc</w:t>
            </w:r>
          </w:p>
        </w:tc>
        <w:tc>
          <w:tcPr>
            <w:tcW w:w="960" w:type="dxa"/>
            <w:tcBorders>
              <w:top w:val="single" w:sz="8" w:space="0" w:color="auto"/>
              <w:left w:val="nil"/>
              <w:bottom w:val="single" w:sz="4" w:space="0" w:color="auto"/>
              <w:right w:val="single" w:sz="4" w:space="0" w:color="auto"/>
            </w:tcBorders>
            <w:shd w:val="clear" w:color="auto" w:fill="auto"/>
            <w:noWrap/>
            <w:textDirection w:val="btLr"/>
            <w:vAlign w:val="bottom"/>
          </w:tcPr>
          <w:p w14:paraId="4617D1D4" w14:textId="77777777" w:rsidR="000C67F6" w:rsidRPr="000C67F6" w:rsidRDefault="000C67F6" w:rsidP="000C67F6">
            <w:pPr>
              <w:jc w:val="center"/>
              <w:rPr>
                <w:rFonts w:cs="Arial"/>
                <w:lang w:eastAsia="en-GB"/>
              </w:rPr>
            </w:pPr>
            <w:r w:rsidRPr="000C67F6">
              <w:rPr>
                <w:rFonts w:cs="Arial"/>
                <w:lang w:eastAsia="en-GB"/>
              </w:rPr>
              <w:t>pointid</w:t>
            </w:r>
          </w:p>
        </w:tc>
        <w:tc>
          <w:tcPr>
            <w:tcW w:w="960" w:type="dxa"/>
            <w:tcBorders>
              <w:top w:val="single" w:sz="8" w:space="0" w:color="auto"/>
              <w:left w:val="nil"/>
              <w:bottom w:val="single" w:sz="4" w:space="0" w:color="auto"/>
              <w:right w:val="single" w:sz="4" w:space="0" w:color="auto"/>
            </w:tcBorders>
            <w:shd w:val="clear" w:color="auto" w:fill="auto"/>
            <w:noWrap/>
            <w:textDirection w:val="btLr"/>
            <w:vAlign w:val="bottom"/>
          </w:tcPr>
          <w:p w14:paraId="1AD97C9C" w14:textId="77777777" w:rsidR="000C67F6" w:rsidRPr="000C67F6" w:rsidRDefault="000C67F6" w:rsidP="000C67F6">
            <w:pPr>
              <w:jc w:val="center"/>
              <w:rPr>
                <w:rFonts w:cs="Arial"/>
                <w:lang w:eastAsia="en-GB"/>
              </w:rPr>
            </w:pPr>
            <w:r w:rsidRPr="000C67F6">
              <w:rPr>
                <w:rFonts w:cs="Arial"/>
                <w:lang w:eastAsia="en-GB"/>
              </w:rPr>
              <w:t>point type</w:t>
            </w:r>
          </w:p>
        </w:tc>
        <w:tc>
          <w:tcPr>
            <w:tcW w:w="960" w:type="dxa"/>
            <w:tcBorders>
              <w:top w:val="single" w:sz="8" w:space="0" w:color="auto"/>
              <w:left w:val="nil"/>
              <w:bottom w:val="single" w:sz="4" w:space="0" w:color="auto"/>
              <w:right w:val="single" w:sz="4" w:space="0" w:color="auto"/>
            </w:tcBorders>
            <w:shd w:val="clear" w:color="auto" w:fill="auto"/>
            <w:noWrap/>
            <w:textDirection w:val="btLr"/>
            <w:vAlign w:val="bottom"/>
          </w:tcPr>
          <w:p w14:paraId="248E2C83" w14:textId="77777777" w:rsidR="000C67F6" w:rsidRPr="000C67F6" w:rsidRDefault="000C67F6" w:rsidP="000C67F6">
            <w:pPr>
              <w:jc w:val="center"/>
              <w:rPr>
                <w:rFonts w:cs="Arial"/>
                <w:lang w:eastAsia="en-GB"/>
              </w:rPr>
            </w:pPr>
            <w:r w:rsidRPr="000C67F6">
              <w:rPr>
                <w:rFonts w:cs="Arial"/>
                <w:lang w:eastAsia="en-GB"/>
              </w:rPr>
              <w:t>span</w:t>
            </w:r>
          </w:p>
        </w:tc>
        <w:tc>
          <w:tcPr>
            <w:tcW w:w="960" w:type="dxa"/>
            <w:tcBorders>
              <w:top w:val="single" w:sz="8" w:space="0" w:color="auto"/>
              <w:left w:val="nil"/>
              <w:bottom w:val="single" w:sz="4" w:space="0" w:color="auto"/>
              <w:right w:val="single" w:sz="4" w:space="0" w:color="auto"/>
            </w:tcBorders>
            <w:shd w:val="clear" w:color="auto" w:fill="auto"/>
            <w:noWrap/>
            <w:textDirection w:val="btLr"/>
            <w:vAlign w:val="bottom"/>
          </w:tcPr>
          <w:p w14:paraId="7D4E6E22" w14:textId="77777777" w:rsidR="000C67F6" w:rsidRPr="000C67F6" w:rsidRDefault="000C67F6" w:rsidP="000C67F6">
            <w:pPr>
              <w:jc w:val="center"/>
              <w:rPr>
                <w:rFonts w:cs="Arial"/>
                <w:lang w:eastAsia="en-GB"/>
              </w:rPr>
            </w:pPr>
            <w:r w:rsidRPr="000C67F6">
              <w:rPr>
                <w:rFonts w:cs="Arial"/>
                <w:lang w:eastAsia="en-GB"/>
              </w:rPr>
              <w:t>step</w:t>
            </w:r>
          </w:p>
        </w:tc>
        <w:tc>
          <w:tcPr>
            <w:tcW w:w="960" w:type="dxa"/>
            <w:tcBorders>
              <w:top w:val="single" w:sz="8" w:space="0" w:color="auto"/>
              <w:left w:val="nil"/>
              <w:bottom w:val="single" w:sz="4" w:space="0" w:color="auto"/>
              <w:right w:val="single" w:sz="4" w:space="0" w:color="auto"/>
            </w:tcBorders>
            <w:shd w:val="clear" w:color="auto" w:fill="auto"/>
            <w:noWrap/>
            <w:textDirection w:val="btLr"/>
            <w:vAlign w:val="bottom"/>
          </w:tcPr>
          <w:p w14:paraId="44E418AB" w14:textId="77777777" w:rsidR="000C67F6" w:rsidRPr="000C67F6" w:rsidRDefault="000C67F6" w:rsidP="000C67F6">
            <w:pPr>
              <w:jc w:val="center"/>
              <w:rPr>
                <w:rFonts w:cs="Arial"/>
                <w:lang w:eastAsia="en-GB"/>
              </w:rPr>
            </w:pPr>
            <w:r w:rsidRPr="000C67F6">
              <w:rPr>
                <w:rFonts w:cs="Arial"/>
                <w:lang w:eastAsia="en-GB"/>
              </w:rPr>
              <w:t>typical value</w:t>
            </w:r>
          </w:p>
        </w:tc>
        <w:tc>
          <w:tcPr>
            <w:tcW w:w="960" w:type="dxa"/>
            <w:tcBorders>
              <w:top w:val="single" w:sz="8" w:space="0" w:color="auto"/>
              <w:left w:val="nil"/>
              <w:bottom w:val="single" w:sz="4" w:space="0" w:color="auto"/>
              <w:right w:val="single" w:sz="8" w:space="0" w:color="auto"/>
            </w:tcBorders>
            <w:shd w:val="clear" w:color="auto" w:fill="auto"/>
            <w:noWrap/>
            <w:textDirection w:val="btLr"/>
            <w:vAlign w:val="bottom"/>
          </w:tcPr>
          <w:p w14:paraId="7D933DF2" w14:textId="77777777" w:rsidR="000C67F6" w:rsidRPr="000C67F6" w:rsidRDefault="000C67F6" w:rsidP="000C67F6">
            <w:pPr>
              <w:jc w:val="center"/>
              <w:rPr>
                <w:rFonts w:cs="Arial"/>
                <w:lang w:eastAsia="en-GB"/>
              </w:rPr>
            </w:pPr>
            <w:r w:rsidRPr="000C67F6">
              <w:rPr>
                <w:rFonts w:cs="Arial"/>
                <w:lang w:eastAsia="en-GB"/>
              </w:rPr>
              <w:t>zero</w:t>
            </w:r>
          </w:p>
        </w:tc>
      </w:tr>
      <w:tr w:rsidR="000C67F6" w:rsidRPr="000C67F6" w14:paraId="65705819" w14:textId="77777777" w:rsidTr="000C67F6">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14:paraId="1AD593AE" w14:textId="77777777" w:rsidR="000C67F6" w:rsidRPr="000C67F6" w:rsidRDefault="000C67F6" w:rsidP="000C67F6">
            <w:pPr>
              <w:jc w:val="center"/>
              <w:rPr>
                <w:rFonts w:cs="Arial"/>
                <w:lang w:eastAsia="en-GB"/>
              </w:rPr>
            </w:pPr>
            <w:r w:rsidRPr="000C67F6">
              <w:rPr>
                <w:rFonts w:cs="Arial"/>
                <w:lang w:eastAsia="en-GB"/>
              </w:rPr>
              <w:t>xxxxxx</w:t>
            </w:r>
          </w:p>
        </w:tc>
        <w:tc>
          <w:tcPr>
            <w:tcW w:w="960" w:type="dxa"/>
            <w:tcBorders>
              <w:top w:val="nil"/>
              <w:left w:val="nil"/>
              <w:bottom w:val="single" w:sz="4" w:space="0" w:color="auto"/>
              <w:right w:val="single" w:sz="4" w:space="0" w:color="auto"/>
            </w:tcBorders>
            <w:shd w:val="clear" w:color="auto" w:fill="auto"/>
            <w:noWrap/>
            <w:vAlign w:val="bottom"/>
          </w:tcPr>
          <w:p w14:paraId="0E8F4598" w14:textId="77777777" w:rsidR="000C67F6" w:rsidRPr="000C67F6" w:rsidRDefault="000C67F6" w:rsidP="000C67F6">
            <w:pPr>
              <w:jc w:val="center"/>
              <w:rPr>
                <w:rFonts w:cs="Arial"/>
                <w:lang w:eastAsia="en-GB"/>
              </w:rPr>
            </w:pPr>
            <w:r w:rsidRPr="000C67F6">
              <w:rPr>
                <w:rFonts w:cs="Arial"/>
                <w:lang w:eastAsia="en-GB"/>
              </w:rPr>
              <w:t>2</w:t>
            </w:r>
          </w:p>
        </w:tc>
        <w:tc>
          <w:tcPr>
            <w:tcW w:w="960" w:type="dxa"/>
            <w:tcBorders>
              <w:top w:val="nil"/>
              <w:left w:val="nil"/>
              <w:bottom w:val="single" w:sz="4" w:space="0" w:color="auto"/>
              <w:right w:val="single" w:sz="4" w:space="0" w:color="auto"/>
            </w:tcBorders>
            <w:shd w:val="clear" w:color="auto" w:fill="auto"/>
            <w:noWrap/>
            <w:vAlign w:val="bottom"/>
          </w:tcPr>
          <w:p w14:paraId="296D815B" w14:textId="77777777" w:rsidR="000C67F6" w:rsidRPr="000C67F6" w:rsidRDefault="000C67F6" w:rsidP="000C67F6">
            <w:pPr>
              <w:jc w:val="center"/>
              <w:rPr>
                <w:rFonts w:cs="Arial"/>
                <w:lang w:eastAsia="en-GB"/>
              </w:rPr>
            </w:pPr>
            <w:r w:rsidRPr="000C67F6">
              <w:rPr>
                <w:rFonts w:cs="Arial"/>
                <w:lang w:eastAsia="en-GB"/>
              </w:rPr>
              <w:t>AMPS</w:t>
            </w:r>
          </w:p>
        </w:tc>
        <w:tc>
          <w:tcPr>
            <w:tcW w:w="960" w:type="dxa"/>
            <w:tcBorders>
              <w:top w:val="nil"/>
              <w:left w:val="nil"/>
              <w:bottom w:val="single" w:sz="4" w:space="0" w:color="auto"/>
              <w:right w:val="single" w:sz="4" w:space="0" w:color="auto"/>
            </w:tcBorders>
            <w:shd w:val="clear" w:color="auto" w:fill="auto"/>
            <w:noWrap/>
            <w:vAlign w:val="bottom"/>
          </w:tcPr>
          <w:p w14:paraId="69084F2E" w14:textId="77777777" w:rsidR="000C67F6" w:rsidRPr="000C67F6" w:rsidRDefault="000C67F6" w:rsidP="000C67F6">
            <w:pPr>
              <w:jc w:val="center"/>
              <w:rPr>
                <w:rFonts w:cs="Arial"/>
                <w:lang w:eastAsia="en-GB"/>
              </w:rPr>
            </w:pPr>
            <w:r w:rsidRPr="000C67F6">
              <w:rPr>
                <w:rFonts w:cs="Arial"/>
                <w:lang w:eastAsia="en-GB"/>
              </w:rPr>
              <w:t>xxxxxx</w:t>
            </w:r>
          </w:p>
        </w:tc>
        <w:tc>
          <w:tcPr>
            <w:tcW w:w="960" w:type="dxa"/>
            <w:tcBorders>
              <w:top w:val="nil"/>
              <w:left w:val="nil"/>
              <w:bottom w:val="single" w:sz="4" w:space="0" w:color="auto"/>
              <w:right w:val="single" w:sz="4" w:space="0" w:color="auto"/>
            </w:tcBorders>
            <w:shd w:val="clear" w:color="auto" w:fill="auto"/>
            <w:noWrap/>
            <w:vAlign w:val="bottom"/>
          </w:tcPr>
          <w:p w14:paraId="7ED290B7" w14:textId="77777777" w:rsidR="000C67F6" w:rsidRPr="000C67F6" w:rsidRDefault="000C67F6" w:rsidP="000C67F6">
            <w:pPr>
              <w:jc w:val="center"/>
              <w:rPr>
                <w:rFonts w:cs="Arial"/>
                <w:lang w:eastAsia="en-GB"/>
              </w:rPr>
            </w:pPr>
            <w:r w:rsidRPr="000C67F6">
              <w:rPr>
                <w:rFonts w:cs="Arial"/>
                <w:lang w:eastAsia="en-GB"/>
              </w:rPr>
              <w:t>22106</w:t>
            </w:r>
          </w:p>
        </w:tc>
        <w:tc>
          <w:tcPr>
            <w:tcW w:w="960" w:type="dxa"/>
            <w:tcBorders>
              <w:top w:val="nil"/>
              <w:left w:val="nil"/>
              <w:bottom w:val="single" w:sz="4" w:space="0" w:color="auto"/>
              <w:right w:val="single" w:sz="4" w:space="0" w:color="auto"/>
            </w:tcBorders>
            <w:shd w:val="clear" w:color="auto" w:fill="auto"/>
            <w:noWrap/>
            <w:vAlign w:val="bottom"/>
          </w:tcPr>
          <w:p w14:paraId="6F06CA18" w14:textId="77777777" w:rsidR="000C67F6" w:rsidRPr="000C67F6" w:rsidRDefault="000C67F6" w:rsidP="000C67F6">
            <w:pPr>
              <w:jc w:val="center"/>
              <w:rPr>
                <w:rFonts w:cs="Arial"/>
                <w:lang w:eastAsia="en-GB"/>
              </w:rPr>
            </w:pPr>
            <w:r w:rsidRPr="000C67F6">
              <w:rPr>
                <w:rFonts w:cs="Arial"/>
                <w:lang w:eastAsia="en-GB"/>
              </w:rPr>
              <w:t>float32</w:t>
            </w:r>
          </w:p>
        </w:tc>
        <w:tc>
          <w:tcPr>
            <w:tcW w:w="960" w:type="dxa"/>
            <w:tcBorders>
              <w:top w:val="nil"/>
              <w:left w:val="nil"/>
              <w:bottom w:val="single" w:sz="4" w:space="0" w:color="auto"/>
              <w:right w:val="single" w:sz="4" w:space="0" w:color="auto"/>
            </w:tcBorders>
            <w:shd w:val="clear" w:color="auto" w:fill="auto"/>
            <w:noWrap/>
            <w:vAlign w:val="bottom"/>
          </w:tcPr>
          <w:p w14:paraId="7283E03E" w14:textId="77777777" w:rsidR="000C67F6" w:rsidRPr="000C67F6" w:rsidRDefault="000C67F6" w:rsidP="000C67F6">
            <w:pPr>
              <w:jc w:val="center"/>
              <w:rPr>
                <w:rFonts w:cs="Arial"/>
                <w:lang w:eastAsia="en-GB"/>
              </w:rPr>
            </w:pPr>
            <w:r w:rsidRPr="000C67F6">
              <w:rPr>
                <w:rFonts w:cs="Arial"/>
                <w:lang w:eastAsia="en-GB"/>
              </w:rPr>
              <w:t>1400</w:t>
            </w:r>
          </w:p>
        </w:tc>
        <w:tc>
          <w:tcPr>
            <w:tcW w:w="960" w:type="dxa"/>
            <w:tcBorders>
              <w:top w:val="nil"/>
              <w:left w:val="nil"/>
              <w:bottom w:val="single" w:sz="4" w:space="0" w:color="auto"/>
              <w:right w:val="single" w:sz="4" w:space="0" w:color="auto"/>
            </w:tcBorders>
            <w:shd w:val="clear" w:color="auto" w:fill="auto"/>
            <w:noWrap/>
            <w:vAlign w:val="bottom"/>
          </w:tcPr>
          <w:p w14:paraId="483EAF85" w14:textId="77777777" w:rsidR="000C67F6" w:rsidRPr="000C67F6" w:rsidRDefault="000C67F6" w:rsidP="000C67F6">
            <w:pPr>
              <w:jc w:val="center"/>
              <w:rPr>
                <w:rFonts w:cs="Arial"/>
                <w:lang w:eastAsia="en-GB"/>
              </w:rPr>
            </w:pPr>
            <w:r w:rsidRPr="000C67F6">
              <w:rPr>
                <w:rFonts w:cs="Arial"/>
                <w:lang w:eastAsia="en-GB"/>
              </w:rPr>
              <w:t>1</w:t>
            </w:r>
          </w:p>
        </w:tc>
        <w:tc>
          <w:tcPr>
            <w:tcW w:w="960" w:type="dxa"/>
            <w:tcBorders>
              <w:top w:val="nil"/>
              <w:left w:val="nil"/>
              <w:bottom w:val="single" w:sz="4" w:space="0" w:color="auto"/>
              <w:right w:val="single" w:sz="4" w:space="0" w:color="auto"/>
            </w:tcBorders>
            <w:shd w:val="clear" w:color="auto" w:fill="auto"/>
            <w:noWrap/>
            <w:vAlign w:val="bottom"/>
          </w:tcPr>
          <w:p w14:paraId="27E06B0B" w14:textId="77777777" w:rsidR="000C67F6" w:rsidRPr="000C67F6" w:rsidRDefault="000C67F6" w:rsidP="000C67F6">
            <w:pPr>
              <w:jc w:val="center"/>
              <w:rPr>
                <w:rFonts w:cs="Arial"/>
                <w:lang w:eastAsia="en-GB"/>
              </w:rPr>
            </w:pPr>
            <w:r w:rsidRPr="000C67F6">
              <w:rPr>
                <w:rFonts w:cs="Arial"/>
                <w:lang w:eastAsia="en-GB"/>
              </w:rPr>
              <w:t>1400</w:t>
            </w:r>
          </w:p>
        </w:tc>
        <w:tc>
          <w:tcPr>
            <w:tcW w:w="960" w:type="dxa"/>
            <w:tcBorders>
              <w:top w:val="nil"/>
              <w:left w:val="nil"/>
              <w:bottom w:val="single" w:sz="4" w:space="0" w:color="auto"/>
              <w:right w:val="single" w:sz="8" w:space="0" w:color="auto"/>
            </w:tcBorders>
            <w:shd w:val="clear" w:color="auto" w:fill="auto"/>
            <w:noWrap/>
            <w:vAlign w:val="bottom"/>
          </w:tcPr>
          <w:p w14:paraId="677743C9" w14:textId="77777777" w:rsidR="000C67F6" w:rsidRPr="000C67F6" w:rsidRDefault="000C67F6" w:rsidP="000C67F6">
            <w:pPr>
              <w:jc w:val="center"/>
              <w:rPr>
                <w:rFonts w:cs="Arial"/>
                <w:lang w:eastAsia="en-GB"/>
              </w:rPr>
            </w:pPr>
            <w:r w:rsidRPr="000C67F6">
              <w:rPr>
                <w:rFonts w:cs="Arial"/>
                <w:lang w:eastAsia="en-GB"/>
              </w:rPr>
              <w:t>0</w:t>
            </w:r>
          </w:p>
        </w:tc>
      </w:tr>
      <w:tr w:rsidR="000C67F6" w:rsidRPr="000C67F6" w14:paraId="0455B641" w14:textId="77777777" w:rsidTr="000C67F6">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14:paraId="21F0AE5F" w14:textId="77777777" w:rsidR="000C67F6" w:rsidRPr="000C67F6" w:rsidRDefault="000C67F6" w:rsidP="000C67F6">
            <w:pPr>
              <w:jc w:val="center"/>
              <w:rPr>
                <w:rFonts w:cs="Arial"/>
                <w:lang w:eastAsia="en-GB"/>
              </w:rPr>
            </w:pPr>
            <w:r w:rsidRPr="000C67F6">
              <w:rPr>
                <w:rFonts w:cs="Arial"/>
                <w:lang w:eastAsia="en-GB"/>
              </w:rPr>
              <w:t>xxxxxx</w:t>
            </w:r>
          </w:p>
        </w:tc>
        <w:tc>
          <w:tcPr>
            <w:tcW w:w="960" w:type="dxa"/>
            <w:tcBorders>
              <w:top w:val="nil"/>
              <w:left w:val="nil"/>
              <w:bottom w:val="single" w:sz="4" w:space="0" w:color="auto"/>
              <w:right w:val="single" w:sz="4" w:space="0" w:color="auto"/>
            </w:tcBorders>
            <w:shd w:val="clear" w:color="auto" w:fill="auto"/>
            <w:noWrap/>
            <w:vAlign w:val="bottom"/>
          </w:tcPr>
          <w:p w14:paraId="295E2C95" w14:textId="77777777" w:rsidR="000C67F6" w:rsidRPr="000C67F6" w:rsidRDefault="000C67F6" w:rsidP="000C67F6">
            <w:pPr>
              <w:jc w:val="center"/>
              <w:rPr>
                <w:rFonts w:cs="Arial"/>
                <w:lang w:eastAsia="en-GB"/>
              </w:rPr>
            </w:pPr>
            <w:r w:rsidRPr="000C67F6">
              <w:rPr>
                <w:rFonts w:cs="Arial"/>
                <w:lang w:eastAsia="en-GB"/>
              </w:rPr>
              <w:t>0</w:t>
            </w:r>
          </w:p>
        </w:tc>
        <w:tc>
          <w:tcPr>
            <w:tcW w:w="960" w:type="dxa"/>
            <w:tcBorders>
              <w:top w:val="nil"/>
              <w:left w:val="nil"/>
              <w:bottom w:val="single" w:sz="4" w:space="0" w:color="auto"/>
              <w:right w:val="single" w:sz="4" w:space="0" w:color="auto"/>
            </w:tcBorders>
            <w:shd w:val="clear" w:color="auto" w:fill="auto"/>
            <w:noWrap/>
            <w:vAlign w:val="bottom"/>
          </w:tcPr>
          <w:p w14:paraId="1CE12134" w14:textId="77777777" w:rsidR="000C67F6" w:rsidRPr="000C67F6" w:rsidRDefault="000C67F6" w:rsidP="000C67F6">
            <w:pPr>
              <w:jc w:val="center"/>
              <w:rPr>
                <w:rFonts w:cs="Arial"/>
                <w:lang w:eastAsia="en-GB"/>
              </w:rPr>
            </w:pPr>
            <w:r w:rsidRPr="000C67F6">
              <w:rPr>
                <w:rFonts w:cs="Arial"/>
                <w:lang w:eastAsia="en-GB"/>
              </w:rPr>
              <w:t>AMPS</w:t>
            </w:r>
          </w:p>
        </w:tc>
        <w:tc>
          <w:tcPr>
            <w:tcW w:w="960" w:type="dxa"/>
            <w:tcBorders>
              <w:top w:val="nil"/>
              <w:left w:val="nil"/>
              <w:bottom w:val="single" w:sz="4" w:space="0" w:color="auto"/>
              <w:right w:val="single" w:sz="4" w:space="0" w:color="auto"/>
            </w:tcBorders>
            <w:shd w:val="clear" w:color="auto" w:fill="auto"/>
            <w:noWrap/>
            <w:vAlign w:val="bottom"/>
          </w:tcPr>
          <w:p w14:paraId="03C38FE7" w14:textId="77777777" w:rsidR="000C67F6" w:rsidRPr="000C67F6" w:rsidRDefault="000C67F6" w:rsidP="000C67F6">
            <w:pPr>
              <w:jc w:val="center"/>
              <w:rPr>
                <w:rFonts w:cs="Arial"/>
                <w:lang w:eastAsia="en-GB"/>
              </w:rPr>
            </w:pPr>
            <w:r w:rsidRPr="000C67F6">
              <w:rPr>
                <w:rFonts w:cs="Arial"/>
                <w:lang w:eastAsia="en-GB"/>
              </w:rPr>
              <w:t>xxxxxx</w:t>
            </w:r>
          </w:p>
        </w:tc>
        <w:tc>
          <w:tcPr>
            <w:tcW w:w="960" w:type="dxa"/>
            <w:tcBorders>
              <w:top w:val="nil"/>
              <w:left w:val="nil"/>
              <w:bottom w:val="single" w:sz="4" w:space="0" w:color="auto"/>
              <w:right w:val="single" w:sz="4" w:space="0" w:color="auto"/>
            </w:tcBorders>
            <w:shd w:val="clear" w:color="auto" w:fill="auto"/>
            <w:noWrap/>
            <w:vAlign w:val="bottom"/>
          </w:tcPr>
          <w:p w14:paraId="00743364" w14:textId="77777777" w:rsidR="000C67F6" w:rsidRPr="000C67F6" w:rsidRDefault="000C67F6" w:rsidP="000C67F6">
            <w:pPr>
              <w:jc w:val="center"/>
              <w:rPr>
                <w:rFonts w:cs="Arial"/>
                <w:lang w:eastAsia="en-GB"/>
              </w:rPr>
            </w:pPr>
            <w:r w:rsidRPr="000C67F6">
              <w:rPr>
                <w:rFonts w:cs="Arial"/>
                <w:lang w:eastAsia="en-GB"/>
              </w:rPr>
              <w:t>136791</w:t>
            </w:r>
          </w:p>
        </w:tc>
        <w:tc>
          <w:tcPr>
            <w:tcW w:w="960" w:type="dxa"/>
            <w:tcBorders>
              <w:top w:val="nil"/>
              <w:left w:val="nil"/>
              <w:bottom w:val="single" w:sz="4" w:space="0" w:color="auto"/>
              <w:right w:val="single" w:sz="4" w:space="0" w:color="auto"/>
            </w:tcBorders>
            <w:shd w:val="clear" w:color="auto" w:fill="auto"/>
            <w:noWrap/>
            <w:vAlign w:val="bottom"/>
          </w:tcPr>
          <w:p w14:paraId="04E425B9" w14:textId="77777777" w:rsidR="000C67F6" w:rsidRPr="000C67F6" w:rsidRDefault="000C67F6" w:rsidP="000C67F6">
            <w:pPr>
              <w:jc w:val="center"/>
              <w:rPr>
                <w:rFonts w:cs="Arial"/>
                <w:lang w:eastAsia="en-GB"/>
              </w:rPr>
            </w:pPr>
            <w:r w:rsidRPr="000C67F6">
              <w:rPr>
                <w:rFonts w:cs="Arial"/>
                <w:lang w:eastAsia="en-GB"/>
              </w:rPr>
              <w:t>float32</w:t>
            </w:r>
          </w:p>
        </w:tc>
        <w:tc>
          <w:tcPr>
            <w:tcW w:w="960" w:type="dxa"/>
            <w:tcBorders>
              <w:top w:val="nil"/>
              <w:left w:val="nil"/>
              <w:bottom w:val="single" w:sz="4" w:space="0" w:color="auto"/>
              <w:right w:val="single" w:sz="4" w:space="0" w:color="auto"/>
            </w:tcBorders>
            <w:shd w:val="clear" w:color="auto" w:fill="auto"/>
            <w:noWrap/>
            <w:vAlign w:val="bottom"/>
          </w:tcPr>
          <w:p w14:paraId="3F87EBFF" w14:textId="77777777" w:rsidR="000C67F6" w:rsidRPr="000C67F6" w:rsidRDefault="000C67F6" w:rsidP="000C67F6">
            <w:pPr>
              <w:jc w:val="center"/>
              <w:rPr>
                <w:rFonts w:cs="Arial"/>
                <w:lang w:eastAsia="en-GB"/>
              </w:rPr>
            </w:pPr>
            <w:r w:rsidRPr="000C67F6">
              <w:rPr>
                <w:rFonts w:cs="Arial"/>
                <w:lang w:eastAsia="en-GB"/>
              </w:rPr>
              <w:t>500</w:t>
            </w:r>
          </w:p>
        </w:tc>
        <w:tc>
          <w:tcPr>
            <w:tcW w:w="960" w:type="dxa"/>
            <w:tcBorders>
              <w:top w:val="nil"/>
              <w:left w:val="nil"/>
              <w:bottom w:val="single" w:sz="4" w:space="0" w:color="auto"/>
              <w:right w:val="single" w:sz="4" w:space="0" w:color="auto"/>
            </w:tcBorders>
            <w:shd w:val="clear" w:color="auto" w:fill="auto"/>
            <w:noWrap/>
            <w:vAlign w:val="bottom"/>
          </w:tcPr>
          <w:p w14:paraId="5C75670A" w14:textId="77777777" w:rsidR="000C67F6" w:rsidRPr="000C67F6" w:rsidRDefault="000C67F6" w:rsidP="000C67F6">
            <w:pPr>
              <w:jc w:val="center"/>
              <w:rPr>
                <w:rFonts w:cs="Arial"/>
                <w:lang w:eastAsia="en-GB"/>
              </w:rPr>
            </w:pPr>
            <w:r w:rsidRPr="000C67F6">
              <w:rPr>
                <w:rFonts w:cs="Arial"/>
                <w:lang w:eastAsia="en-GB"/>
              </w:rPr>
              <w:t>1</w:t>
            </w:r>
          </w:p>
        </w:tc>
        <w:tc>
          <w:tcPr>
            <w:tcW w:w="960" w:type="dxa"/>
            <w:tcBorders>
              <w:top w:val="nil"/>
              <w:left w:val="nil"/>
              <w:bottom w:val="single" w:sz="4" w:space="0" w:color="auto"/>
              <w:right w:val="single" w:sz="4" w:space="0" w:color="auto"/>
            </w:tcBorders>
            <w:shd w:val="clear" w:color="auto" w:fill="auto"/>
            <w:noWrap/>
            <w:vAlign w:val="bottom"/>
          </w:tcPr>
          <w:p w14:paraId="1EFEDD93" w14:textId="77777777" w:rsidR="000C67F6" w:rsidRPr="000C67F6" w:rsidRDefault="000C67F6" w:rsidP="000C67F6">
            <w:pPr>
              <w:jc w:val="center"/>
              <w:rPr>
                <w:rFonts w:cs="Arial"/>
                <w:lang w:eastAsia="en-GB"/>
              </w:rPr>
            </w:pPr>
            <w:r w:rsidRPr="000C67F6">
              <w:rPr>
                <w:rFonts w:cs="Arial"/>
                <w:lang w:eastAsia="en-GB"/>
              </w:rPr>
              <w:t>500</w:t>
            </w:r>
          </w:p>
        </w:tc>
        <w:tc>
          <w:tcPr>
            <w:tcW w:w="960" w:type="dxa"/>
            <w:tcBorders>
              <w:top w:val="nil"/>
              <w:left w:val="nil"/>
              <w:bottom w:val="single" w:sz="4" w:space="0" w:color="auto"/>
              <w:right w:val="single" w:sz="8" w:space="0" w:color="auto"/>
            </w:tcBorders>
            <w:shd w:val="clear" w:color="auto" w:fill="auto"/>
            <w:noWrap/>
            <w:vAlign w:val="bottom"/>
          </w:tcPr>
          <w:p w14:paraId="32871C4E" w14:textId="77777777" w:rsidR="000C67F6" w:rsidRPr="000C67F6" w:rsidRDefault="000C67F6" w:rsidP="000C67F6">
            <w:pPr>
              <w:jc w:val="center"/>
              <w:rPr>
                <w:rFonts w:cs="Arial"/>
                <w:lang w:eastAsia="en-GB"/>
              </w:rPr>
            </w:pPr>
            <w:r w:rsidRPr="000C67F6">
              <w:rPr>
                <w:rFonts w:cs="Arial"/>
                <w:lang w:eastAsia="en-GB"/>
              </w:rPr>
              <w:t>0</w:t>
            </w:r>
          </w:p>
        </w:tc>
      </w:tr>
      <w:tr w:rsidR="000C67F6" w:rsidRPr="000C67F6" w14:paraId="1728402D" w14:textId="77777777" w:rsidTr="000C67F6">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14:paraId="673D8DE3" w14:textId="77777777" w:rsidR="000C67F6" w:rsidRPr="000C67F6" w:rsidRDefault="000C67F6" w:rsidP="000C67F6">
            <w:pPr>
              <w:jc w:val="center"/>
              <w:rPr>
                <w:rFonts w:cs="Arial"/>
                <w:lang w:eastAsia="en-GB"/>
              </w:rPr>
            </w:pPr>
            <w:r w:rsidRPr="000C67F6">
              <w:rPr>
                <w:rFonts w:cs="Arial"/>
                <w:lang w:eastAsia="en-GB"/>
              </w:rPr>
              <w:t>xxxxxx</w:t>
            </w:r>
          </w:p>
        </w:tc>
        <w:tc>
          <w:tcPr>
            <w:tcW w:w="960" w:type="dxa"/>
            <w:tcBorders>
              <w:top w:val="nil"/>
              <w:left w:val="nil"/>
              <w:bottom w:val="single" w:sz="4" w:space="0" w:color="auto"/>
              <w:right w:val="single" w:sz="4" w:space="0" w:color="auto"/>
            </w:tcBorders>
            <w:shd w:val="clear" w:color="auto" w:fill="auto"/>
            <w:noWrap/>
            <w:vAlign w:val="bottom"/>
          </w:tcPr>
          <w:p w14:paraId="3F793919" w14:textId="77777777" w:rsidR="000C67F6" w:rsidRPr="000C67F6" w:rsidRDefault="000C67F6" w:rsidP="000C67F6">
            <w:pPr>
              <w:jc w:val="center"/>
              <w:rPr>
                <w:rFonts w:cs="Arial"/>
                <w:lang w:eastAsia="en-GB"/>
              </w:rPr>
            </w:pPr>
            <w:r w:rsidRPr="000C67F6">
              <w:rPr>
                <w:rFonts w:cs="Arial"/>
                <w:lang w:eastAsia="en-GB"/>
              </w:rPr>
              <w:t>2</w:t>
            </w:r>
          </w:p>
        </w:tc>
        <w:tc>
          <w:tcPr>
            <w:tcW w:w="960" w:type="dxa"/>
            <w:tcBorders>
              <w:top w:val="nil"/>
              <w:left w:val="nil"/>
              <w:bottom w:val="single" w:sz="4" w:space="0" w:color="auto"/>
              <w:right w:val="single" w:sz="4" w:space="0" w:color="auto"/>
            </w:tcBorders>
            <w:shd w:val="clear" w:color="auto" w:fill="auto"/>
            <w:noWrap/>
            <w:vAlign w:val="bottom"/>
          </w:tcPr>
          <w:p w14:paraId="289042AF" w14:textId="77777777" w:rsidR="000C67F6" w:rsidRPr="000C67F6" w:rsidRDefault="000C67F6" w:rsidP="000C67F6">
            <w:pPr>
              <w:jc w:val="center"/>
              <w:rPr>
                <w:rFonts w:cs="Arial"/>
                <w:lang w:eastAsia="en-GB"/>
              </w:rPr>
            </w:pPr>
            <w:r w:rsidRPr="000C67F6">
              <w:rPr>
                <w:rFonts w:cs="Arial"/>
                <w:lang w:eastAsia="en-GB"/>
              </w:rPr>
              <w:t>MVAR</w:t>
            </w:r>
          </w:p>
        </w:tc>
        <w:tc>
          <w:tcPr>
            <w:tcW w:w="960" w:type="dxa"/>
            <w:tcBorders>
              <w:top w:val="nil"/>
              <w:left w:val="nil"/>
              <w:bottom w:val="single" w:sz="4" w:space="0" w:color="auto"/>
              <w:right w:val="single" w:sz="4" w:space="0" w:color="auto"/>
            </w:tcBorders>
            <w:shd w:val="clear" w:color="auto" w:fill="auto"/>
            <w:noWrap/>
            <w:vAlign w:val="bottom"/>
          </w:tcPr>
          <w:p w14:paraId="415AFBCE" w14:textId="77777777" w:rsidR="000C67F6" w:rsidRPr="000C67F6" w:rsidRDefault="000C67F6" w:rsidP="000C67F6">
            <w:pPr>
              <w:jc w:val="center"/>
              <w:rPr>
                <w:rFonts w:cs="Arial"/>
                <w:lang w:eastAsia="en-GB"/>
              </w:rPr>
            </w:pPr>
            <w:r w:rsidRPr="000C67F6">
              <w:rPr>
                <w:rFonts w:cs="Arial"/>
                <w:lang w:eastAsia="en-GB"/>
              </w:rPr>
              <w:t>xxxxxx</w:t>
            </w:r>
          </w:p>
        </w:tc>
        <w:tc>
          <w:tcPr>
            <w:tcW w:w="960" w:type="dxa"/>
            <w:tcBorders>
              <w:top w:val="nil"/>
              <w:left w:val="nil"/>
              <w:bottom w:val="single" w:sz="4" w:space="0" w:color="auto"/>
              <w:right w:val="single" w:sz="4" w:space="0" w:color="auto"/>
            </w:tcBorders>
            <w:shd w:val="clear" w:color="auto" w:fill="auto"/>
            <w:noWrap/>
            <w:vAlign w:val="bottom"/>
          </w:tcPr>
          <w:p w14:paraId="5A7AEB92" w14:textId="77777777" w:rsidR="000C67F6" w:rsidRPr="000C67F6" w:rsidRDefault="000C67F6" w:rsidP="000C67F6">
            <w:pPr>
              <w:jc w:val="center"/>
              <w:rPr>
                <w:rFonts w:cs="Arial"/>
                <w:lang w:eastAsia="en-GB"/>
              </w:rPr>
            </w:pPr>
            <w:r w:rsidRPr="000C67F6">
              <w:rPr>
                <w:rFonts w:cs="Arial"/>
                <w:lang w:eastAsia="en-GB"/>
              </w:rPr>
              <w:t>22566</w:t>
            </w:r>
          </w:p>
        </w:tc>
        <w:tc>
          <w:tcPr>
            <w:tcW w:w="960" w:type="dxa"/>
            <w:tcBorders>
              <w:top w:val="nil"/>
              <w:left w:val="nil"/>
              <w:bottom w:val="single" w:sz="4" w:space="0" w:color="auto"/>
              <w:right w:val="single" w:sz="4" w:space="0" w:color="auto"/>
            </w:tcBorders>
            <w:shd w:val="clear" w:color="auto" w:fill="auto"/>
            <w:noWrap/>
            <w:vAlign w:val="bottom"/>
          </w:tcPr>
          <w:p w14:paraId="38AC22CC" w14:textId="77777777" w:rsidR="000C67F6" w:rsidRPr="000C67F6" w:rsidRDefault="000C67F6" w:rsidP="000C67F6">
            <w:pPr>
              <w:jc w:val="center"/>
              <w:rPr>
                <w:rFonts w:cs="Arial"/>
                <w:lang w:eastAsia="en-GB"/>
              </w:rPr>
            </w:pPr>
            <w:r w:rsidRPr="000C67F6">
              <w:rPr>
                <w:rFonts w:cs="Arial"/>
                <w:lang w:eastAsia="en-GB"/>
              </w:rPr>
              <w:t>float32</w:t>
            </w:r>
          </w:p>
        </w:tc>
        <w:tc>
          <w:tcPr>
            <w:tcW w:w="960" w:type="dxa"/>
            <w:tcBorders>
              <w:top w:val="nil"/>
              <w:left w:val="nil"/>
              <w:bottom w:val="single" w:sz="4" w:space="0" w:color="auto"/>
              <w:right w:val="single" w:sz="4" w:space="0" w:color="auto"/>
            </w:tcBorders>
            <w:shd w:val="clear" w:color="auto" w:fill="auto"/>
            <w:noWrap/>
            <w:vAlign w:val="bottom"/>
          </w:tcPr>
          <w:p w14:paraId="3EBFAF05" w14:textId="77777777" w:rsidR="000C67F6" w:rsidRPr="000C67F6" w:rsidRDefault="000C67F6" w:rsidP="000C67F6">
            <w:pPr>
              <w:jc w:val="center"/>
              <w:rPr>
                <w:rFonts w:cs="Arial"/>
                <w:lang w:eastAsia="en-GB"/>
              </w:rPr>
            </w:pPr>
            <w:r w:rsidRPr="000C67F6">
              <w:rPr>
                <w:rFonts w:cs="Arial"/>
                <w:lang w:eastAsia="en-GB"/>
              </w:rPr>
              <w:t>300</w:t>
            </w:r>
          </w:p>
        </w:tc>
        <w:tc>
          <w:tcPr>
            <w:tcW w:w="960" w:type="dxa"/>
            <w:tcBorders>
              <w:top w:val="nil"/>
              <w:left w:val="nil"/>
              <w:bottom w:val="single" w:sz="4" w:space="0" w:color="auto"/>
              <w:right w:val="single" w:sz="4" w:space="0" w:color="auto"/>
            </w:tcBorders>
            <w:shd w:val="clear" w:color="auto" w:fill="auto"/>
            <w:noWrap/>
            <w:vAlign w:val="bottom"/>
          </w:tcPr>
          <w:p w14:paraId="5AAA3486" w14:textId="77777777" w:rsidR="000C67F6" w:rsidRPr="000C67F6" w:rsidRDefault="000C67F6" w:rsidP="000C67F6">
            <w:pPr>
              <w:jc w:val="center"/>
              <w:rPr>
                <w:rFonts w:cs="Arial"/>
                <w:lang w:eastAsia="en-GB"/>
              </w:rPr>
            </w:pPr>
            <w:r w:rsidRPr="000C67F6">
              <w:rPr>
                <w:rFonts w:cs="Arial"/>
                <w:lang w:eastAsia="en-GB"/>
              </w:rPr>
              <w:t>1</w:t>
            </w:r>
          </w:p>
        </w:tc>
        <w:tc>
          <w:tcPr>
            <w:tcW w:w="960" w:type="dxa"/>
            <w:tcBorders>
              <w:top w:val="nil"/>
              <w:left w:val="nil"/>
              <w:bottom w:val="single" w:sz="4" w:space="0" w:color="auto"/>
              <w:right w:val="single" w:sz="4" w:space="0" w:color="auto"/>
            </w:tcBorders>
            <w:shd w:val="clear" w:color="auto" w:fill="auto"/>
            <w:noWrap/>
            <w:vAlign w:val="bottom"/>
          </w:tcPr>
          <w:p w14:paraId="4EADCD20" w14:textId="77777777" w:rsidR="000C67F6" w:rsidRPr="000C67F6" w:rsidRDefault="000C67F6" w:rsidP="000C67F6">
            <w:pPr>
              <w:jc w:val="center"/>
              <w:rPr>
                <w:rFonts w:cs="Arial"/>
                <w:lang w:eastAsia="en-GB"/>
              </w:rPr>
            </w:pPr>
            <w:r w:rsidRPr="000C67F6">
              <w:rPr>
                <w:rFonts w:cs="Arial"/>
                <w:lang w:eastAsia="en-GB"/>
              </w:rPr>
              <w:t>300</w:t>
            </w:r>
          </w:p>
        </w:tc>
        <w:tc>
          <w:tcPr>
            <w:tcW w:w="960" w:type="dxa"/>
            <w:tcBorders>
              <w:top w:val="nil"/>
              <w:left w:val="nil"/>
              <w:bottom w:val="single" w:sz="4" w:space="0" w:color="auto"/>
              <w:right w:val="single" w:sz="8" w:space="0" w:color="auto"/>
            </w:tcBorders>
            <w:shd w:val="clear" w:color="auto" w:fill="auto"/>
            <w:noWrap/>
            <w:vAlign w:val="bottom"/>
          </w:tcPr>
          <w:p w14:paraId="7CA3134C" w14:textId="77777777" w:rsidR="000C67F6" w:rsidRPr="000C67F6" w:rsidRDefault="000C67F6" w:rsidP="000C67F6">
            <w:pPr>
              <w:jc w:val="center"/>
              <w:rPr>
                <w:rFonts w:cs="Arial"/>
                <w:lang w:eastAsia="en-GB"/>
              </w:rPr>
            </w:pPr>
            <w:r w:rsidRPr="000C67F6">
              <w:rPr>
                <w:rFonts w:cs="Arial"/>
                <w:lang w:eastAsia="en-GB"/>
              </w:rPr>
              <w:t>-150</w:t>
            </w:r>
          </w:p>
        </w:tc>
      </w:tr>
      <w:tr w:rsidR="000C67F6" w:rsidRPr="000C67F6" w14:paraId="2BCE359B" w14:textId="77777777" w:rsidTr="000C67F6">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14:paraId="7E32B1AC" w14:textId="77777777" w:rsidR="000C67F6" w:rsidRPr="000C67F6" w:rsidRDefault="000C67F6" w:rsidP="000C67F6">
            <w:pPr>
              <w:jc w:val="center"/>
              <w:rPr>
                <w:rFonts w:cs="Arial"/>
                <w:lang w:eastAsia="en-GB"/>
              </w:rPr>
            </w:pPr>
            <w:r w:rsidRPr="000C67F6">
              <w:rPr>
                <w:rFonts w:cs="Arial"/>
                <w:lang w:eastAsia="en-GB"/>
              </w:rPr>
              <w:t>xxxxxx</w:t>
            </w:r>
          </w:p>
        </w:tc>
        <w:tc>
          <w:tcPr>
            <w:tcW w:w="960" w:type="dxa"/>
            <w:tcBorders>
              <w:top w:val="nil"/>
              <w:left w:val="nil"/>
              <w:bottom w:val="single" w:sz="4" w:space="0" w:color="auto"/>
              <w:right w:val="single" w:sz="4" w:space="0" w:color="auto"/>
            </w:tcBorders>
            <w:shd w:val="clear" w:color="auto" w:fill="auto"/>
            <w:noWrap/>
            <w:vAlign w:val="bottom"/>
          </w:tcPr>
          <w:p w14:paraId="79D6FD94" w14:textId="77777777" w:rsidR="000C67F6" w:rsidRPr="000C67F6" w:rsidRDefault="000C67F6" w:rsidP="000C67F6">
            <w:pPr>
              <w:jc w:val="center"/>
              <w:rPr>
                <w:rFonts w:cs="Arial"/>
                <w:lang w:eastAsia="en-GB"/>
              </w:rPr>
            </w:pPr>
            <w:r w:rsidRPr="000C67F6">
              <w:rPr>
                <w:rFonts w:cs="Arial"/>
                <w:lang w:eastAsia="en-GB"/>
              </w:rPr>
              <w:t>2</w:t>
            </w:r>
          </w:p>
        </w:tc>
        <w:tc>
          <w:tcPr>
            <w:tcW w:w="960" w:type="dxa"/>
            <w:tcBorders>
              <w:top w:val="nil"/>
              <w:left w:val="nil"/>
              <w:bottom w:val="single" w:sz="4" w:space="0" w:color="auto"/>
              <w:right w:val="single" w:sz="4" w:space="0" w:color="auto"/>
            </w:tcBorders>
            <w:shd w:val="clear" w:color="auto" w:fill="auto"/>
            <w:noWrap/>
            <w:vAlign w:val="bottom"/>
          </w:tcPr>
          <w:p w14:paraId="47CB1EC3" w14:textId="77777777" w:rsidR="000C67F6" w:rsidRPr="000C67F6" w:rsidRDefault="000C67F6" w:rsidP="000C67F6">
            <w:pPr>
              <w:jc w:val="center"/>
              <w:rPr>
                <w:rFonts w:cs="Arial"/>
                <w:lang w:eastAsia="en-GB"/>
              </w:rPr>
            </w:pPr>
            <w:r w:rsidRPr="000C67F6">
              <w:rPr>
                <w:rFonts w:cs="Arial"/>
                <w:lang w:eastAsia="en-GB"/>
              </w:rPr>
              <w:t>MW</w:t>
            </w:r>
          </w:p>
        </w:tc>
        <w:tc>
          <w:tcPr>
            <w:tcW w:w="960" w:type="dxa"/>
            <w:tcBorders>
              <w:top w:val="nil"/>
              <w:left w:val="nil"/>
              <w:bottom w:val="single" w:sz="4" w:space="0" w:color="auto"/>
              <w:right w:val="single" w:sz="4" w:space="0" w:color="auto"/>
            </w:tcBorders>
            <w:shd w:val="clear" w:color="auto" w:fill="auto"/>
            <w:noWrap/>
            <w:vAlign w:val="bottom"/>
          </w:tcPr>
          <w:p w14:paraId="5667EC64" w14:textId="77777777" w:rsidR="000C67F6" w:rsidRPr="000C67F6" w:rsidRDefault="000C67F6" w:rsidP="000C67F6">
            <w:pPr>
              <w:jc w:val="center"/>
              <w:rPr>
                <w:rFonts w:cs="Arial"/>
                <w:lang w:eastAsia="en-GB"/>
              </w:rPr>
            </w:pPr>
            <w:r w:rsidRPr="000C67F6">
              <w:rPr>
                <w:rFonts w:cs="Arial"/>
                <w:lang w:eastAsia="en-GB"/>
              </w:rPr>
              <w:t>xxxxxx</w:t>
            </w:r>
          </w:p>
        </w:tc>
        <w:tc>
          <w:tcPr>
            <w:tcW w:w="960" w:type="dxa"/>
            <w:tcBorders>
              <w:top w:val="nil"/>
              <w:left w:val="nil"/>
              <w:bottom w:val="single" w:sz="4" w:space="0" w:color="auto"/>
              <w:right w:val="single" w:sz="4" w:space="0" w:color="auto"/>
            </w:tcBorders>
            <w:shd w:val="clear" w:color="auto" w:fill="auto"/>
            <w:noWrap/>
            <w:vAlign w:val="bottom"/>
          </w:tcPr>
          <w:p w14:paraId="6BE49217" w14:textId="77777777" w:rsidR="000C67F6" w:rsidRPr="000C67F6" w:rsidRDefault="000C67F6" w:rsidP="000C67F6">
            <w:pPr>
              <w:jc w:val="center"/>
              <w:rPr>
                <w:rFonts w:cs="Arial"/>
                <w:lang w:eastAsia="en-GB"/>
              </w:rPr>
            </w:pPr>
            <w:r w:rsidRPr="000C67F6">
              <w:rPr>
                <w:rFonts w:cs="Arial"/>
                <w:lang w:eastAsia="en-GB"/>
              </w:rPr>
              <w:t>22567</w:t>
            </w:r>
          </w:p>
        </w:tc>
        <w:tc>
          <w:tcPr>
            <w:tcW w:w="960" w:type="dxa"/>
            <w:tcBorders>
              <w:top w:val="nil"/>
              <w:left w:val="nil"/>
              <w:bottom w:val="single" w:sz="4" w:space="0" w:color="auto"/>
              <w:right w:val="single" w:sz="4" w:space="0" w:color="auto"/>
            </w:tcBorders>
            <w:shd w:val="clear" w:color="auto" w:fill="auto"/>
            <w:noWrap/>
            <w:vAlign w:val="bottom"/>
          </w:tcPr>
          <w:p w14:paraId="3AC56D6C" w14:textId="77777777" w:rsidR="000C67F6" w:rsidRPr="000C67F6" w:rsidRDefault="000C67F6" w:rsidP="000C67F6">
            <w:pPr>
              <w:jc w:val="center"/>
              <w:rPr>
                <w:rFonts w:cs="Arial"/>
                <w:lang w:eastAsia="en-GB"/>
              </w:rPr>
            </w:pPr>
            <w:r w:rsidRPr="000C67F6">
              <w:rPr>
                <w:rFonts w:cs="Arial"/>
                <w:lang w:eastAsia="en-GB"/>
              </w:rPr>
              <w:t>float32</w:t>
            </w:r>
          </w:p>
        </w:tc>
        <w:tc>
          <w:tcPr>
            <w:tcW w:w="960" w:type="dxa"/>
            <w:tcBorders>
              <w:top w:val="nil"/>
              <w:left w:val="nil"/>
              <w:bottom w:val="single" w:sz="4" w:space="0" w:color="auto"/>
              <w:right w:val="single" w:sz="4" w:space="0" w:color="auto"/>
            </w:tcBorders>
            <w:shd w:val="clear" w:color="auto" w:fill="auto"/>
            <w:noWrap/>
            <w:vAlign w:val="bottom"/>
          </w:tcPr>
          <w:p w14:paraId="4303A5D2" w14:textId="77777777" w:rsidR="000C67F6" w:rsidRPr="000C67F6" w:rsidRDefault="000C67F6" w:rsidP="000C67F6">
            <w:pPr>
              <w:jc w:val="center"/>
              <w:rPr>
                <w:rFonts w:cs="Arial"/>
                <w:lang w:eastAsia="en-GB"/>
              </w:rPr>
            </w:pPr>
            <w:r w:rsidRPr="000C67F6">
              <w:rPr>
                <w:rFonts w:cs="Arial"/>
                <w:lang w:eastAsia="en-GB"/>
              </w:rPr>
              <w:t>89</w:t>
            </w:r>
          </w:p>
        </w:tc>
        <w:tc>
          <w:tcPr>
            <w:tcW w:w="960" w:type="dxa"/>
            <w:tcBorders>
              <w:top w:val="nil"/>
              <w:left w:val="nil"/>
              <w:bottom w:val="single" w:sz="4" w:space="0" w:color="auto"/>
              <w:right w:val="single" w:sz="4" w:space="0" w:color="auto"/>
            </w:tcBorders>
            <w:shd w:val="clear" w:color="auto" w:fill="auto"/>
            <w:noWrap/>
            <w:vAlign w:val="bottom"/>
          </w:tcPr>
          <w:p w14:paraId="7DFD3E1B" w14:textId="77777777" w:rsidR="000C67F6" w:rsidRPr="000C67F6" w:rsidRDefault="000C67F6" w:rsidP="000C67F6">
            <w:pPr>
              <w:jc w:val="center"/>
              <w:rPr>
                <w:rFonts w:cs="Arial"/>
                <w:lang w:eastAsia="en-GB"/>
              </w:rPr>
            </w:pPr>
            <w:r w:rsidRPr="000C67F6">
              <w:rPr>
                <w:rFonts w:cs="Arial"/>
                <w:lang w:eastAsia="en-GB"/>
              </w:rPr>
              <w:t>1</w:t>
            </w:r>
          </w:p>
        </w:tc>
        <w:tc>
          <w:tcPr>
            <w:tcW w:w="960" w:type="dxa"/>
            <w:tcBorders>
              <w:top w:val="nil"/>
              <w:left w:val="nil"/>
              <w:bottom w:val="single" w:sz="4" w:space="0" w:color="auto"/>
              <w:right w:val="single" w:sz="4" w:space="0" w:color="auto"/>
            </w:tcBorders>
            <w:shd w:val="clear" w:color="auto" w:fill="auto"/>
            <w:noWrap/>
            <w:vAlign w:val="bottom"/>
          </w:tcPr>
          <w:p w14:paraId="77448352" w14:textId="77777777" w:rsidR="000C67F6" w:rsidRPr="000C67F6" w:rsidRDefault="000C67F6" w:rsidP="000C67F6">
            <w:pPr>
              <w:jc w:val="center"/>
              <w:rPr>
                <w:rFonts w:cs="Arial"/>
                <w:lang w:eastAsia="en-GB"/>
              </w:rPr>
            </w:pPr>
            <w:r w:rsidRPr="000C67F6">
              <w:rPr>
                <w:rFonts w:cs="Arial"/>
                <w:lang w:eastAsia="en-GB"/>
              </w:rPr>
              <w:t>89</w:t>
            </w:r>
          </w:p>
        </w:tc>
        <w:tc>
          <w:tcPr>
            <w:tcW w:w="960" w:type="dxa"/>
            <w:tcBorders>
              <w:top w:val="nil"/>
              <w:left w:val="nil"/>
              <w:bottom w:val="single" w:sz="4" w:space="0" w:color="auto"/>
              <w:right w:val="single" w:sz="8" w:space="0" w:color="auto"/>
            </w:tcBorders>
            <w:shd w:val="clear" w:color="auto" w:fill="auto"/>
            <w:noWrap/>
            <w:vAlign w:val="bottom"/>
          </w:tcPr>
          <w:p w14:paraId="1A6EE830" w14:textId="77777777" w:rsidR="000C67F6" w:rsidRPr="000C67F6" w:rsidRDefault="000C67F6" w:rsidP="000C67F6">
            <w:pPr>
              <w:jc w:val="center"/>
              <w:rPr>
                <w:rFonts w:cs="Arial"/>
                <w:lang w:eastAsia="en-GB"/>
              </w:rPr>
            </w:pPr>
            <w:r w:rsidRPr="000C67F6">
              <w:rPr>
                <w:rFonts w:cs="Arial"/>
                <w:lang w:eastAsia="en-GB"/>
              </w:rPr>
              <w:t>1</w:t>
            </w:r>
          </w:p>
        </w:tc>
      </w:tr>
      <w:tr w:rsidR="000C67F6" w:rsidRPr="000C67F6" w14:paraId="49EDA7CA" w14:textId="77777777" w:rsidTr="000C67F6">
        <w:trPr>
          <w:trHeight w:val="270"/>
        </w:trPr>
        <w:tc>
          <w:tcPr>
            <w:tcW w:w="960" w:type="dxa"/>
            <w:tcBorders>
              <w:top w:val="nil"/>
              <w:left w:val="single" w:sz="8" w:space="0" w:color="auto"/>
              <w:bottom w:val="single" w:sz="8" w:space="0" w:color="auto"/>
              <w:right w:val="single" w:sz="4" w:space="0" w:color="auto"/>
            </w:tcBorders>
            <w:shd w:val="clear" w:color="auto" w:fill="auto"/>
            <w:noWrap/>
            <w:vAlign w:val="bottom"/>
          </w:tcPr>
          <w:p w14:paraId="20EB4FAE" w14:textId="77777777" w:rsidR="000C67F6" w:rsidRPr="000C67F6" w:rsidRDefault="000C67F6" w:rsidP="000C67F6">
            <w:pPr>
              <w:jc w:val="center"/>
              <w:rPr>
                <w:rFonts w:cs="Arial"/>
                <w:lang w:eastAsia="en-GB"/>
              </w:rPr>
            </w:pPr>
            <w:r w:rsidRPr="000C67F6">
              <w:rPr>
                <w:rFonts w:cs="Arial"/>
                <w:lang w:eastAsia="en-GB"/>
              </w:rPr>
              <w:t>xxxxxx</w:t>
            </w:r>
          </w:p>
        </w:tc>
        <w:tc>
          <w:tcPr>
            <w:tcW w:w="960" w:type="dxa"/>
            <w:tcBorders>
              <w:top w:val="nil"/>
              <w:left w:val="nil"/>
              <w:bottom w:val="single" w:sz="8" w:space="0" w:color="auto"/>
              <w:right w:val="single" w:sz="4" w:space="0" w:color="auto"/>
            </w:tcBorders>
            <w:shd w:val="clear" w:color="auto" w:fill="auto"/>
            <w:noWrap/>
            <w:vAlign w:val="bottom"/>
          </w:tcPr>
          <w:p w14:paraId="7E5C8DEA" w14:textId="77777777" w:rsidR="000C67F6" w:rsidRPr="000C67F6" w:rsidRDefault="000C67F6" w:rsidP="000C67F6">
            <w:pPr>
              <w:jc w:val="center"/>
              <w:rPr>
                <w:rFonts w:cs="Arial"/>
                <w:lang w:eastAsia="en-GB"/>
              </w:rPr>
            </w:pPr>
            <w:r w:rsidRPr="000C67F6">
              <w:rPr>
                <w:rFonts w:cs="Arial"/>
                <w:lang w:eastAsia="en-GB"/>
              </w:rPr>
              <w:t>0</w:t>
            </w:r>
          </w:p>
        </w:tc>
        <w:tc>
          <w:tcPr>
            <w:tcW w:w="960" w:type="dxa"/>
            <w:tcBorders>
              <w:top w:val="nil"/>
              <w:left w:val="nil"/>
              <w:bottom w:val="single" w:sz="8" w:space="0" w:color="auto"/>
              <w:right w:val="single" w:sz="4" w:space="0" w:color="auto"/>
            </w:tcBorders>
            <w:shd w:val="clear" w:color="auto" w:fill="auto"/>
            <w:noWrap/>
            <w:vAlign w:val="bottom"/>
          </w:tcPr>
          <w:p w14:paraId="3FBD43B1" w14:textId="77777777" w:rsidR="000C67F6" w:rsidRPr="000C67F6" w:rsidRDefault="000C67F6" w:rsidP="000C67F6">
            <w:pPr>
              <w:jc w:val="center"/>
              <w:rPr>
                <w:rFonts w:cs="Arial"/>
                <w:lang w:eastAsia="en-GB"/>
              </w:rPr>
            </w:pPr>
            <w:r w:rsidRPr="000C67F6">
              <w:rPr>
                <w:rFonts w:cs="Arial"/>
                <w:lang w:eastAsia="en-GB"/>
              </w:rPr>
              <w:t>AMPS</w:t>
            </w:r>
          </w:p>
        </w:tc>
        <w:tc>
          <w:tcPr>
            <w:tcW w:w="960" w:type="dxa"/>
            <w:tcBorders>
              <w:top w:val="nil"/>
              <w:left w:val="nil"/>
              <w:bottom w:val="single" w:sz="8" w:space="0" w:color="auto"/>
              <w:right w:val="single" w:sz="4" w:space="0" w:color="auto"/>
            </w:tcBorders>
            <w:shd w:val="clear" w:color="auto" w:fill="auto"/>
            <w:noWrap/>
            <w:vAlign w:val="bottom"/>
          </w:tcPr>
          <w:p w14:paraId="5ADAB68A" w14:textId="77777777" w:rsidR="000C67F6" w:rsidRPr="000C67F6" w:rsidRDefault="000C67F6" w:rsidP="000C67F6">
            <w:pPr>
              <w:jc w:val="center"/>
              <w:rPr>
                <w:rFonts w:cs="Arial"/>
                <w:lang w:eastAsia="en-GB"/>
              </w:rPr>
            </w:pPr>
            <w:r w:rsidRPr="000C67F6">
              <w:rPr>
                <w:rFonts w:cs="Arial"/>
                <w:lang w:eastAsia="en-GB"/>
              </w:rPr>
              <w:t>xxxxxx</w:t>
            </w:r>
          </w:p>
        </w:tc>
        <w:tc>
          <w:tcPr>
            <w:tcW w:w="960" w:type="dxa"/>
            <w:tcBorders>
              <w:top w:val="nil"/>
              <w:left w:val="nil"/>
              <w:bottom w:val="single" w:sz="8" w:space="0" w:color="auto"/>
              <w:right w:val="single" w:sz="4" w:space="0" w:color="auto"/>
            </w:tcBorders>
            <w:shd w:val="clear" w:color="auto" w:fill="auto"/>
            <w:noWrap/>
            <w:vAlign w:val="bottom"/>
          </w:tcPr>
          <w:p w14:paraId="1399B2CA" w14:textId="77777777" w:rsidR="000C67F6" w:rsidRPr="000C67F6" w:rsidRDefault="000C67F6" w:rsidP="000C67F6">
            <w:pPr>
              <w:jc w:val="center"/>
              <w:rPr>
                <w:rFonts w:cs="Arial"/>
                <w:lang w:eastAsia="en-GB"/>
              </w:rPr>
            </w:pPr>
            <w:r w:rsidRPr="000C67F6">
              <w:rPr>
                <w:rFonts w:cs="Arial"/>
                <w:lang w:eastAsia="en-GB"/>
              </w:rPr>
              <w:t>22591</w:t>
            </w:r>
          </w:p>
        </w:tc>
        <w:tc>
          <w:tcPr>
            <w:tcW w:w="960" w:type="dxa"/>
            <w:tcBorders>
              <w:top w:val="nil"/>
              <w:left w:val="nil"/>
              <w:bottom w:val="single" w:sz="8" w:space="0" w:color="auto"/>
              <w:right w:val="single" w:sz="4" w:space="0" w:color="auto"/>
            </w:tcBorders>
            <w:shd w:val="clear" w:color="auto" w:fill="auto"/>
            <w:noWrap/>
            <w:vAlign w:val="bottom"/>
          </w:tcPr>
          <w:p w14:paraId="0A6C9D05" w14:textId="77777777" w:rsidR="000C67F6" w:rsidRPr="000C67F6" w:rsidRDefault="000C67F6" w:rsidP="000C67F6">
            <w:pPr>
              <w:jc w:val="center"/>
              <w:rPr>
                <w:rFonts w:cs="Arial"/>
                <w:lang w:eastAsia="en-GB"/>
              </w:rPr>
            </w:pPr>
            <w:r w:rsidRPr="000C67F6">
              <w:rPr>
                <w:rFonts w:cs="Arial"/>
                <w:lang w:eastAsia="en-GB"/>
              </w:rPr>
              <w:t>float32</w:t>
            </w:r>
          </w:p>
        </w:tc>
        <w:tc>
          <w:tcPr>
            <w:tcW w:w="960" w:type="dxa"/>
            <w:tcBorders>
              <w:top w:val="nil"/>
              <w:left w:val="nil"/>
              <w:bottom w:val="single" w:sz="8" w:space="0" w:color="auto"/>
              <w:right w:val="single" w:sz="4" w:space="0" w:color="auto"/>
            </w:tcBorders>
            <w:shd w:val="clear" w:color="auto" w:fill="auto"/>
            <w:noWrap/>
            <w:vAlign w:val="bottom"/>
          </w:tcPr>
          <w:p w14:paraId="03D06DAF" w14:textId="77777777" w:rsidR="000C67F6" w:rsidRPr="000C67F6" w:rsidRDefault="000C67F6" w:rsidP="000C67F6">
            <w:pPr>
              <w:jc w:val="center"/>
              <w:rPr>
                <w:rFonts w:cs="Arial"/>
                <w:lang w:eastAsia="en-GB"/>
              </w:rPr>
            </w:pPr>
            <w:r w:rsidRPr="000C67F6">
              <w:rPr>
                <w:rFonts w:cs="Arial"/>
                <w:lang w:eastAsia="en-GB"/>
              </w:rPr>
              <w:t>1400</w:t>
            </w:r>
          </w:p>
        </w:tc>
        <w:tc>
          <w:tcPr>
            <w:tcW w:w="960" w:type="dxa"/>
            <w:tcBorders>
              <w:top w:val="nil"/>
              <w:left w:val="nil"/>
              <w:bottom w:val="single" w:sz="8" w:space="0" w:color="auto"/>
              <w:right w:val="single" w:sz="4" w:space="0" w:color="auto"/>
            </w:tcBorders>
            <w:shd w:val="clear" w:color="auto" w:fill="auto"/>
            <w:noWrap/>
            <w:vAlign w:val="bottom"/>
          </w:tcPr>
          <w:p w14:paraId="6E0C9422" w14:textId="77777777" w:rsidR="000C67F6" w:rsidRPr="000C67F6" w:rsidRDefault="000C67F6" w:rsidP="000C67F6">
            <w:pPr>
              <w:jc w:val="center"/>
              <w:rPr>
                <w:rFonts w:cs="Arial"/>
                <w:lang w:eastAsia="en-GB"/>
              </w:rPr>
            </w:pPr>
            <w:r w:rsidRPr="000C67F6">
              <w:rPr>
                <w:rFonts w:cs="Arial"/>
                <w:lang w:eastAsia="en-GB"/>
              </w:rPr>
              <w:t>1</w:t>
            </w:r>
          </w:p>
        </w:tc>
        <w:tc>
          <w:tcPr>
            <w:tcW w:w="960" w:type="dxa"/>
            <w:tcBorders>
              <w:top w:val="nil"/>
              <w:left w:val="nil"/>
              <w:bottom w:val="single" w:sz="8" w:space="0" w:color="auto"/>
              <w:right w:val="single" w:sz="4" w:space="0" w:color="auto"/>
            </w:tcBorders>
            <w:shd w:val="clear" w:color="auto" w:fill="auto"/>
            <w:noWrap/>
            <w:vAlign w:val="bottom"/>
          </w:tcPr>
          <w:p w14:paraId="739BDA14" w14:textId="77777777" w:rsidR="000C67F6" w:rsidRPr="000C67F6" w:rsidRDefault="000C67F6" w:rsidP="000C67F6">
            <w:pPr>
              <w:jc w:val="center"/>
              <w:rPr>
                <w:rFonts w:cs="Arial"/>
                <w:lang w:eastAsia="en-GB"/>
              </w:rPr>
            </w:pPr>
            <w:r w:rsidRPr="000C67F6">
              <w:rPr>
                <w:rFonts w:cs="Arial"/>
                <w:lang w:eastAsia="en-GB"/>
              </w:rPr>
              <w:t>1400</w:t>
            </w:r>
          </w:p>
        </w:tc>
        <w:tc>
          <w:tcPr>
            <w:tcW w:w="960" w:type="dxa"/>
            <w:tcBorders>
              <w:top w:val="nil"/>
              <w:left w:val="nil"/>
              <w:bottom w:val="single" w:sz="8" w:space="0" w:color="auto"/>
              <w:right w:val="single" w:sz="8" w:space="0" w:color="auto"/>
            </w:tcBorders>
            <w:shd w:val="clear" w:color="auto" w:fill="auto"/>
            <w:noWrap/>
            <w:vAlign w:val="bottom"/>
          </w:tcPr>
          <w:p w14:paraId="3D0A29AD" w14:textId="77777777" w:rsidR="000C67F6" w:rsidRPr="000C67F6" w:rsidRDefault="000C67F6" w:rsidP="000C67F6">
            <w:pPr>
              <w:jc w:val="center"/>
              <w:rPr>
                <w:rFonts w:cs="Arial"/>
                <w:lang w:eastAsia="en-GB"/>
              </w:rPr>
            </w:pPr>
            <w:r w:rsidRPr="000C67F6">
              <w:rPr>
                <w:rFonts w:cs="Arial"/>
                <w:lang w:eastAsia="en-GB"/>
              </w:rPr>
              <w:t>0</w:t>
            </w:r>
          </w:p>
        </w:tc>
      </w:tr>
    </w:tbl>
    <w:p w14:paraId="3D4AD756" w14:textId="77777777" w:rsidR="00DE1F19" w:rsidRDefault="00DE1F19"/>
    <w:p w14:paraId="7B33C7BE" w14:textId="77777777" w:rsidR="00D234F3" w:rsidRDefault="00D234F3"/>
    <w:p w14:paraId="0C82CB7F" w14:textId="77777777" w:rsidR="00DE1F19" w:rsidRDefault="003565A2">
      <w:r>
        <w:t>Digital</w:t>
      </w:r>
    </w:p>
    <w:p w14:paraId="10C58A33" w14:textId="77777777" w:rsidR="003565A2" w:rsidRDefault="003565A2" w:rsidP="003565A2"/>
    <w:tbl>
      <w:tblPr>
        <w:tblW w:w="5760" w:type="dxa"/>
        <w:tblInd w:w="93" w:type="dxa"/>
        <w:tblLook w:val="0000" w:firstRow="0" w:lastRow="0" w:firstColumn="0" w:lastColumn="0" w:noHBand="0" w:noVBand="0"/>
      </w:tblPr>
      <w:tblGrid>
        <w:gridCol w:w="960"/>
        <w:gridCol w:w="960"/>
        <w:gridCol w:w="960"/>
        <w:gridCol w:w="960"/>
        <w:gridCol w:w="960"/>
        <w:gridCol w:w="960"/>
      </w:tblGrid>
      <w:tr w:rsidR="000C67F6" w:rsidRPr="000C67F6" w14:paraId="1B36464C" w14:textId="77777777" w:rsidTr="000C67F6">
        <w:trPr>
          <w:trHeight w:val="1410"/>
        </w:trPr>
        <w:tc>
          <w:tcPr>
            <w:tcW w:w="960" w:type="dxa"/>
            <w:tcBorders>
              <w:top w:val="single" w:sz="8" w:space="0" w:color="auto"/>
              <w:left w:val="single" w:sz="8" w:space="0" w:color="auto"/>
              <w:bottom w:val="single" w:sz="4" w:space="0" w:color="auto"/>
              <w:right w:val="single" w:sz="4" w:space="0" w:color="auto"/>
            </w:tcBorders>
            <w:shd w:val="clear" w:color="auto" w:fill="auto"/>
            <w:textDirection w:val="btLr"/>
            <w:vAlign w:val="bottom"/>
          </w:tcPr>
          <w:p w14:paraId="05538FD0" w14:textId="77777777" w:rsidR="000C67F6" w:rsidRPr="000C67F6" w:rsidRDefault="000C67F6" w:rsidP="000C67F6">
            <w:pPr>
              <w:jc w:val="center"/>
              <w:rPr>
                <w:rFonts w:cs="Arial"/>
                <w:lang w:eastAsia="en-GB"/>
              </w:rPr>
            </w:pPr>
            <w:r w:rsidRPr="000C67F6">
              <w:rPr>
                <w:rFonts w:cs="Arial"/>
                <w:lang w:eastAsia="en-GB"/>
              </w:rPr>
              <w:t>substation including voltage</w:t>
            </w:r>
          </w:p>
        </w:tc>
        <w:tc>
          <w:tcPr>
            <w:tcW w:w="960" w:type="dxa"/>
            <w:tcBorders>
              <w:top w:val="single" w:sz="8" w:space="0" w:color="auto"/>
              <w:left w:val="nil"/>
              <w:bottom w:val="single" w:sz="4" w:space="0" w:color="auto"/>
              <w:right w:val="single" w:sz="4" w:space="0" w:color="auto"/>
            </w:tcBorders>
            <w:shd w:val="clear" w:color="auto" w:fill="auto"/>
            <w:noWrap/>
            <w:textDirection w:val="btLr"/>
            <w:vAlign w:val="bottom"/>
          </w:tcPr>
          <w:p w14:paraId="71C0C466" w14:textId="77777777" w:rsidR="000C67F6" w:rsidRPr="000C67F6" w:rsidRDefault="000C67F6" w:rsidP="000C67F6">
            <w:pPr>
              <w:jc w:val="center"/>
              <w:rPr>
                <w:rFonts w:cs="Arial"/>
                <w:lang w:eastAsia="en-GB"/>
              </w:rPr>
            </w:pPr>
            <w:r w:rsidRPr="000C67F6">
              <w:rPr>
                <w:rFonts w:cs="Arial"/>
                <w:lang w:eastAsia="en-GB"/>
              </w:rPr>
              <w:t>description</w:t>
            </w:r>
          </w:p>
        </w:tc>
        <w:tc>
          <w:tcPr>
            <w:tcW w:w="960" w:type="dxa"/>
            <w:tcBorders>
              <w:top w:val="single" w:sz="8" w:space="0" w:color="auto"/>
              <w:left w:val="nil"/>
              <w:bottom w:val="single" w:sz="4" w:space="0" w:color="auto"/>
              <w:right w:val="single" w:sz="4" w:space="0" w:color="auto"/>
            </w:tcBorders>
            <w:shd w:val="clear" w:color="auto" w:fill="auto"/>
            <w:noWrap/>
            <w:textDirection w:val="btLr"/>
            <w:vAlign w:val="bottom"/>
          </w:tcPr>
          <w:p w14:paraId="0B3B72D8" w14:textId="77777777" w:rsidR="000C67F6" w:rsidRPr="000C67F6" w:rsidRDefault="000C67F6" w:rsidP="000C67F6">
            <w:pPr>
              <w:jc w:val="center"/>
              <w:rPr>
                <w:rFonts w:cs="Arial"/>
                <w:lang w:eastAsia="en-GB"/>
              </w:rPr>
            </w:pPr>
            <w:r w:rsidRPr="000C67F6">
              <w:rPr>
                <w:rFonts w:cs="Arial"/>
                <w:lang w:eastAsia="en-GB"/>
              </w:rPr>
              <w:t>pointid</w:t>
            </w:r>
          </w:p>
        </w:tc>
        <w:tc>
          <w:tcPr>
            <w:tcW w:w="960" w:type="dxa"/>
            <w:tcBorders>
              <w:top w:val="single" w:sz="8" w:space="0" w:color="auto"/>
              <w:left w:val="nil"/>
              <w:bottom w:val="single" w:sz="4" w:space="0" w:color="auto"/>
              <w:right w:val="single" w:sz="4" w:space="0" w:color="auto"/>
            </w:tcBorders>
            <w:shd w:val="clear" w:color="auto" w:fill="auto"/>
            <w:noWrap/>
            <w:textDirection w:val="btLr"/>
            <w:vAlign w:val="bottom"/>
          </w:tcPr>
          <w:p w14:paraId="02B190A1" w14:textId="77777777" w:rsidR="000C67F6" w:rsidRPr="000C67F6" w:rsidRDefault="000C67F6" w:rsidP="000C67F6">
            <w:pPr>
              <w:jc w:val="center"/>
              <w:rPr>
                <w:rFonts w:cs="Arial"/>
                <w:lang w:eastAsia="en-GB"/>
              </w:rPr>
            </w:pPr>
            <w:r w:rsidRPr="000C67F6">
              <w:rPr>
                <w:rFonts w:cs="Arial"/>
                <w:lang w:eastAsia="en-GB"/>
              </w:rPr>
              <w:t>point type</w:t>
            </w:r>
          </w:p>
        </w:tc>
        <w:tc>
          <w:tcPr>
            <w:tcW w:w="960" w:type="dxa"/>
            <w:tcBorders>
              <w:top w:val="single" w:sz="8" w:space="0" w:color="auto"/>
              <w:left w:val="nil"/>
              <w:bottom w:val="single" w:sz="4" w:space="0" w:color="auto"/>
              <w:right w:val="single" w:sz="4" w:space="0" w:color="auto"/>
            </w:tcBorders>
            <w:shd w:val="clear" w:color="auto" w:fill="auto"/>
            <w:noWrap/>
            <w:textDirection w:val="btLr"/>
            <w:vAlign w:val="bottom"/>
          </w:tcPr>
          <w:p w14:paraId="710620E4" w14:textId="77777777" w:rsidR="000C67F6" w:rsidRPr="000C67F6" w:rsidRDefault="000C67F6" w:rsidP="000C67F6">
            <w:pPr>
              <w:jc w:val="center"/>
              <w:rPr>
                <w:rFonts w:cs="Arial"/>
                <w:lang w:eastAsia="en-GB"/>
              </w:rPr>
            </w:pPr>
            <w:r w:rsidRPr="000C67F6">
              <w:rPr>
                <w:rFonts w:cs="Arial"/>
                <w:lang w:eastAsia="en-GB"/>
              </w:rPr>
              <w:t>normal state</w:t>
            </w:r>
          </w:p>
        </w:tc>
        <w:tc>
          <w:tcPr>
            <w:tcW w:w="960" w:type="dxa"/>
            <w:tcBorders>
              <w:top w:val="single" w:sz="8" w:space="0" w:color="auto"/>
              <w:left w:val="nil"/>
              <w:bottom w:val="single" w:sz="4" w:space="0" w:color="auto"/>
              <w:right w:val="single" w:sz="8" w:space="0" w:color="auto"/>
            </w:tcBorders>
            <w:shd w:val="clear" w:color="auto" w:fill="auto"/>
            <w:noWrap/>
            <w:textDirection w:val="btLr"/>
            <w:vAlign w:val="bottom"/>
          </w:tcPr>
          <w:p w14:paraId="1328B1B6" w14:textId="77777777" w:rsidR="000C67F6" w:rsidRPr="000C67F6" w:rsidRDefault="000C67F6" w:rsidP="000C67F6">
            <w:pPr>
              <w:jc w:val="center"/>
              <w:rPr>
                <w:rFonts w:cs="Arial"/>
                <w:lang w:eastAsia="en-GB"/>
              </w:rPr>
            </w:pPr>
            <w:r w:rsidRPr="000C67F6">
              <w:rPr>
                <w:rFonts w:cs="Arial"/>
                <w:lang w:eastAsia="en-GB"/>
              </w:rPr>
              <w:t>abnormal state</w:t>
            </w:r>
          </w:p>
        </w:tc>
      </w:tr>
      <w:tr w:rsidR="000C67F6" w:rsidRPr="000C67F6" w14:paraId="4CF3EBEC" w14:textId="77777777" w:rsidTr="000C67F6">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14:paraId="0C338769" w14:textId="77777777" w:rsidR="000C67F6" w:rsidRPr="000C67F6" w:rsidRDefault="000C67F6" w:rsidP="000C67F6">
            <w:pPr>
              <w:jc w:val="center"/>
              <w:rPr>
                <w:rFonts w:cs="Arial"/>
                <w:lang w:eastAsia="en-GB"/>
              </w:rPr>
            </w:pPr>
            <w:r w:rsidRPr="000C67F6">
              <w:rPr>
                <w:rFonts w:cs="Arial"/>
                <w:lang w:eastAsia="en-GB"/>
              </w:rPr>
              <w:t>xxxxx</w:t>
            </w:r>
          </w:p>
        </w:tc>
        <w:tc>
          <w:tcPr>
            <w:tcW w:w="960" w:type="dxa"/>
            <w:tcBorders>
              <w:top w:val="nil"/>
              <w:left w:val="nil"/>
              <w:bottom w:val="single" w:sz="4" w:space="0" w:color="auto"/>
              <w:right w:val="single" w:sz="4" w:space="0" w:color="auto"/>
            </w:tcBorders>
            <w:shd w:val="clear" w:color="auto" w:fill="auto"/>
            <w:noWrap/>
            <w:vAlign w:val="bottom"/>
          </w:tcPr>
          <w:p w14:paraId="2FDE8AA8" w14:textId="77777777" w:rsidR="000C67F6" w:rsidRPr="000C67F6" w:rsidRDefault="000C67F6" w:rsidP="000C67F6">
            <w:pPr>
              <w:jc w:val="center"/>
              <w:rPr>
                <w:rFonts w:cs="Arial"/>
                <w:lang w:eastAsia="en-GB"/>
              </w:rPr>
            </w:pPr>
            <w:r w:rsidRPr="000C67F6">
              <w:rPr>
                <w:rFonts w:cs="Arial"/>
                <w:lang w:eastAsia="en-GB"/>
              </w:rPr>
              <w:t>xxxxxx</w:t>
            </w:r>
          </w:p>
        </w:tc>
        <w:tc>
          <w:tcPr>
            <w:tcW w:w="960" w:type="dxa"/>
            <w:tcBorders>
              <w:top w:val="nil"/>
              <w:left w:val="nil"/>
              <w:bottom w:val="single" w:sz="4" w:space="0" w:color="auto"/>
              <w:right w:val="single" w:sz="4" w:space="0" w:color="auto"/>
            </w:tcBorders>
            <w:shd w:val="clear" w:color="auto" w:fill="auto"/>
            <w:noWrap/>
            <w:vAlign w:val="bottom"/>
          </w:tcPr>
          <w:p w14:paraId="077A1BC3" w14:textId="77777777" w:rsidR="000C67F6" w:rsidRPr="000C67F6" w:rsidRDefault="000C67F6" w:rsidP="000C67F6">
            <w:pPr>
              <w:jc w:val="center"/>
              <w:rPr>
                <w:rFonts w:cs="Arial"/>
                <w:lang w:eastAsia="en-GB"/>
              </w:rPr>
            </w:pPr>
            <w:r w:rsidRPr="000C67F6">
              <w:rPr>
                <w:rFonts w:cs="Arial"/>
                <w:lang w:eastAsia="en-GB"/>
              </w:rPr>
              <w:t>12345</w:t>
            </w:r>
          </w:p>
        </w:tc>
        <w:tc>
          <w:tcPr>
            <w:tcW w:w="960" w:type="dxa"/>
            <w:tcBorders>
              <w:top w:val="nil"/>
              <w:left w:val="nil"/>
              <w:bottom w:val="single" w:sz="4" w:space="0" w:color="auto"/>
              <w:right w:val="single" w:sz="4" w:space="0" w:color="auto"/>
            </w:tcBorders>
            <w:shd w:val="clear" w:color="auto" w:fill="auto"/>
            <w:noWrap/>
            <w:vAlign w:val="bottom"/>
          </w:tcPr>
          <w:p w14:paraId="7287BB50" w14:textId="77777777" w:rsidR="000C67F6" w:rsidRPr="000C67F6" w:rsidRDefault="000C67F6" w:rsidP="000C67F6">
            <w:pPr>
              <w:jc w:val="center"/>
              <w:rPr>
                <w:rFonts w:cs="Arial"/>
                <w:lang w:eastAsia="en-GB"/>
              </w:rPr>
            </w:pPr>
            <w:r w:rsidRPr="000C67F6">
              <w:rPr>
                <w:rFonts w:cs="Arial"/>
                <w:lang w:eastAsia="en-GB"/>
              </w:rPr>
              <w:t>digital</w:t>
            </w:r>
          </w:p>
        </w:tc>
        <w:tc>
          <w:tcPr>
            <w:tcW w:w="960" w:type="dxa"/>
            <w:tcBorders>
              <w:top w:val="nil"/>
              <w:left w:val="nil"/>
              <w:bottom w:val="single" w:sz="4" w:space="0" w:color="auto"/>
              <w:right w:val="single" w:sz="4" w:space="0" w:color="auto"/>
            </w:tcBorders>
            <w:shd w:val="clear" w:color="auto" w:fill="auto"/>
            <w:noWrap/>
            <w:vAlign w:val="bottom"/>
          </w:tcPr>
          <w:p w14:paraId="5C29E419" w14:textId="77777777" w:rsidR="000C67F6" w:rsidRPr="000C67F6" w:rsidRDefault="000C67F6" w:rsidP="000C67F6">
            <w:pPr>
              <w:jc w:val="center"/>
              <w:rPr>
                <w:rFonts w:cs="Arial"/>
                <w:lang w:eastAsia="en-GB"/>
              </w:rPr>
            </w:pPr>
            <w:r w:rsidRPr="000C67F6">
              <w:rPr>
                <w:rFonts w:cs="Arial"/>
                <w:lang w:eastAsia="en-GB"/>
              </w:rPr>
              <w:t>in</w:t>
            </w:r>
          </w:p>
        </w:tc>
        <w:tc>
          <w:tcPr>
            <w:tcW w:w="960" w:type="dxa"/>
            <w:tcBorders>
              <w:top w:val="nil"/>
              <w:left w:val="nil"/>
              <w:bottom w:val="single" w:sz="4" w:space="0" w:color="auto"/>
              <w:right w:val="single" w:sz="8" w:space="0" w:color="auto"/>
            </w:tcBorders>
            <w:shd w:val="clear" w:color="auto" w:fill="auto"/>
            <w:noWrap/>
            <w:vAlign w:val="bottom"/>
          </w:tcPr>
          <w:p w14:paraId="4E206C9F" w14:textId="77777777" w:rsidR="000C67F6" w:rsidRPr="000C67F6" w:rsidRDefault="000C67F6" w:rsidP="000C67F6">
            <w:pPr>
              <w:jc w:val="center"/>
              <w:rPr>
                <w:rFonts w:cs="Arial"/>
                <w:lang w:eastAsia="en-GB"/>
              </w:rPr>
            </w:pPr>
            <w:r w:rsidRPr="000C67F6">
              <w:rPr>
                <w:rFonts w:cs="Arial"/>
                <w:lang w:eastAsia="en-GB"/>
              </w:rPr>
              <w:t>out</w:t>
            </w:r>
          </w:p>
        </w:tc>
      </w:tr>
      <w:tr w:rsidR="000C67F6" w:rsidRPr="000C67F6" w14:paraId="003B1DDD" w14:textId="77777777" w:rsidTr="000C67F6">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14:paraId="44AEA69C"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4" w:space="0" w:color="auto"/>
            </w:tcBorders>
            <w:shd w:val="clear" w:color="auto" w:fill="auto"/>
            <w:noWrap/>
            <w:vAlign w:val="bottom"/>
          </w:tcPr>
          <w:p w14:paraId="7B3A7B65"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4" w:space="0" w:color="auto"/>
            </w:tcBorders>
            <w:shd w:val="clear" w:color="auto" w:fill="auto"/>
            <w:noWrap/>
            <w:vAlign w:val="bottom"/>
          </w:tcPr>
          <w:p w14:paraId="0D9CD1E6"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4" w:space="0" w:color="auto"/>
            </w:tcBorders>
            <w:shd w:val="clear" w:color="auto" w:fill="auto"/>
            <w:noWrap/>
            <w:vAlign w:val="bottom"/>
          </w:tcPr>
          <w:p w14:paraId="542D0FF0"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4" w:space="0" w:color="auto"/>
            </w:tcBorders>
            <w:shd w:val="clear" w:color="auto" w:fill="auto"/>
            <w:noWrap/>
            <w:vAlign w:val="bottom"/>
          </w:tcPr>
          <w:p w14:paraId="5FC94A8B"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8" w:space="0" w:color="auto"/>
            </w:tcBorders>
            <w:shd w:val="clear" w:color="auto" w:fill="auto"/>
            <w:noWrap/>
            <w:vAlign w:val="bottom"/>
          </w:tcPr>
          <w:p w14:paraId="483DA6F7" w14:textId="77777777" w:rsidR="000C67F6" w:rsidRPr="000C67F6" w:rsidRDefault="000C67F6" w:rsidP="000C67F6">
            <w:pPr>
              <w:jc w:val="center"/>
              <w:rPr>
                <w:rFonts w:cs="Arial"/>
                <w:lang w:eastAsia="en-GB"/>
              </w:rPr>
            </w:pPr>
            <w:r w:rsidRPr="000C67F6">
              <w:rPr>
                <w:rFonts w:cs="Arial"/>
                <w:lang w:eastAsia="en-GB"/>
              </w:rPr>
              <w:t> </w:t>
            </w:r>
          </w:p>
        </w:tc>
      </w:tr>
      <w:tr w:rsidR="000C67F6" w:rsidRPr="000C67F6" w14:paraId="1CA9B84E" w14:textId="77777777" w:rsidTr="000C67F6">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14:paraId="76F54960"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4" w:space="0" w:color="auto"/>
            </w:tcBorders>
            <w:shd w:val="clear" w:color="auto" w:fill="auto"/>
            <w:noWrap/>
            <w:vAlign w:val="bottom"/>
          </w:tcPr>
          <w:p w14:paraId="3B0CDA84"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4" w:space="0" w:color="auto"/>
            </w:tcBorders>
            <w:shd w:val="clear" w:color="auto" w:fill="auto"/>
            <w:noWrap/>
            <w:vAlign w:val="bottom"/>
          </w:tcPr>
          <w:p w14:paraId="7727DEBB"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4" w:space="0" w:color="auto"/>
            </w:tcBorders>
            <w:shd w:val="clear" w:color="auto" w:fill="auto"/>
            <w:noWrap/>
            <w:vAlign w:val="bottom"/>
          </w:tcPr>
          <w:p w14:paraId="4F989189"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4" w:space="0" w:color="auto"/>
            </w:tcBorders>
            <w:shd w:val="clear" w:color="auto" w:fill="auto"/>
            <w:noWrap/>
            <w:vAlign w:val="bottom"/>
          </w:tcPr>
          <w:p w14:paraId="2B141A4D"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8" w:space="0" w:color="auto"/>
            </w:tcBorders>
            <w:shd w:val="clear" w:color="auto" w:fill="auto"/>
            <w:noWrap/>
            <w:vAlign w:val="bottom"/>
          </w:tcPr>
          <w:p w14:paraId="3D41B42B" w14:textId="77777777" w:rsidR="000C67F6" w:rsidRPr="000C67F6" w:rsidRDefault="000C67F6" w:rsidP="000C67F6">
            <w:pPr>
              <w:jc w:val="center"/>
              <w:rPr>
                <w:rFonts w:cs="Arial"/>
                <w:lang w:eastAsia="en-GB"/>
              </w:rPr>
            </w:pPr>
            <w:r w:rsidRPr="000C67F6">
              <w:rPr>
                <w:rFonts w:cs="Arial"/>
                <w:lang w:eastAsia="en-GB"/>
              </w:rPr>
              <w:t> </w:t>
            </w:r>
          </w:p>
        </w:tc>
      </w:tr>
      <w:tr w:rsidR="000C67F6" w:rsidRPr="000C67F6" w14:paraId="4B3AB103" w14:textId="77777777" w:rsidTr="000C67F6">
        <w:trPr>
          <w:trHeight w:val="255"/>
        </w:trPr>
        <w:tc>
          <w:tcPr>
            <w:tcW w:w="960" w:type="dxa"/>
            <w:tcBorders>
              <w:top w:val="nil"/>
              <w:left w:val="single" w:sz="8" w:space="0" w:color="auto"/>
              <w:bottom w:val="single" w:sz="4" w:space="0" w:color="auto"/>
              <w:right w:val="single" w:sz="4" w:space="0" w:color="auto"/>
            </w:tcBorders>
            <w:shd w:val="clear" w:color="auto" w:fill="auto"/>
            <w:noWrap/>
            <w:vAlign w:val="bottom"/>
          </w:tcPr>
          <w:p w14:paraId="36104448"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4" w:space="0" w:color="auto"/>
            </w:tcBorders>
            <w:shd w:val="clear" w:color="auto" w:fill="auto"/>
            <w:noWrap/>
            <w:vAlign w:val="bottom"/>
          </w:tcPr>
          <w:p w14:paraId="29183D9F"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4" w:space="0" w:color="auto"/>
            </w:tcBorders>
            <w:shd w:val="clear" w:color="auto" w:fill="auto"/>
            <w:noWrap/>
            <w:vAlign w:val="bottom"/>
          </w:tcPr>
          <w:p w14:paraId="2200D0D5"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4" w:space="0" w:color="auto"/>
            </w:tcBorders>
            <w:shd w:val="clear" w:color="auto" w:fill="auto"/>
            <w:noWrap/>
            <w:vAlign w:val="bottom"/>
          </w:tcPr>
          <w:p w14:paraId="14584D94"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4" w:space="0" w:color="auto"/>
            </w:tcBorders>
            <w:shd w:val="clear" w:color="auto" w:fill="auto"/>
            <w:noWrap/>
            <w:vAlign w:val="bottom"/>
          </w:tcPr>
          <w:p w14:paraId="1AA4E436"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4" w:space="0" w:color="auto"/>
              <w:right w:val="single" w:sz="8" w:space="0" w:color="auto"/>
            </w:tcBorders>
            <w:shd w:val="clear" w:color="auto" w:fill="auto"/>
            <w:noWrap/>
            <w:vAlign w:val="bottom"/>
          </w:tcPr>
          <w:p w14:paraId="42D39CFF" w14:textId="77777777" w:rsidR="000C67F6" w:rsidRPr="000C67F6" w:rsidRDefault="000C67F6" w:rsidP="000C67F6">
            <w:pPr>
              <w:jc w:val="center"/>
              <w:rPr>
                <w:rFonts w:cs="Arial"/>
                <w:lang w:eastAsia="en-GB"/>
              </w:rPr>
            </w:pPr>
            <w:r w:rsidRPr="000C67F6">
              <w:rPr>
                <w:rFonts w:cs="Arial"/>
                <w:lang w:eastAsia="en-GB"/>
              </w:rPr>
              <w:t> </w:t>
            </w:r>
          </w:p>
        </w:tc>
      </w:tr>
      <w:tr w:rsidR="000C67F6" w:rsidRPr="000C67F6" w14:paraId="108FD021" w14:textId="77777777" w:rsidTr="000C67F6">
        <w:trPr>
          <w:trHeight w:val="270"/>
        </w:trPr>
        <w:tc>
          <w:tcPr>
            <w:tcW w:w="960" w:type="dxa"/>
            <w:tcBorders>
              <w:top w:val="nil"/>
              <w:left w:val="single" w:sz="8" w:space="0" w:color="auto"/>
              <w:bottom w:val="single" w:sz="8" w:space="0" w:color="auto"/>
              <w:right w:val="single" w:sz="4" w:space="0" w:color="auto"/>
            </w:tcBorders>
            <w:shd w:val="clear" w:color="auto" w:fill="auto"/>
            <w:noWrap/>
            <w:vAlign w:val="bottom"/>
          </w:tcPr>
          <w:p w14:paraId="25A599C8"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8" w:space="0" w:color="auto"/>
              <w:right w:val="single" w:sz="4" w:space="0" w:color="auto"/>
            </w:tcBorders>
            <w:shd w:val="clear" w:color="auto" w:fill="auto"/>
            <w:noWrap/>
            <w:vAlign w:val="bottom"/>
          </w:tcPr>
          <w:p w14:paraId="5D095164"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8" w:space="0" w:color="auto"/>
              <w:right w:val="single" w:sz="4" w:space="0" w:color="auto"/>
            </w:tcBorders>
            <w:shd w:val="clear" w:color="auto" w:fill="auto"/>
            <w:noWrap/>
            <w:vAlign w:val="bottom"/>
          </w:tcPr>
          <w:p w14:paraId="49844AF6"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8" w:space="0" w:color="auto"/>
              <w:right w:val="single" w:sz="4" w:space="0" w:color="auto"/>
            </w:tcBorders>
            <w:shd w:val="clear" w:color="auto" w:fill="auto"/>
            <w:noWrap/>
            <w:vAlign w:val="bottom"/>
          </w:tcPr>
          <w:p w14:paraId="733C8CD7"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8" w:space="0" w:color="auto"/>
              <w:right w:val="single" w:sz="4" w:space="0" w:color="auto"/>
            </w:tcBorders>
            <w:shd w:val="clear" w:color="auto" w:fill="auto"/>
            <w:noWrap/>
            <w:vAlign w:val="bottom"/>
          </w:tcPr>
          <w:p w14:paraId="74F40D43" w14:textId="77777777" w:rsidR="000C67F6" w:rsidRPr="000C67F6" w:rsidRDefault="000C67F6" w:rsidP="000C67F6">
            <w:pPr>
              <w:jc w:val="center"/>
              <w:rPr>
                <w:rFonts w:cs="Arial"/>
                <w:lang w:eastAsia="en-GB"/>
              </w:rPr>
            </w:pPr>
            <w:r w:rsidRPr="000C67F6">
              <w:rPr>
                <w:rFonts w:cs="Arial"/>
                <w:lang w:eastAsia="en-GB"/>
              </w:rPr>
              <w:t> </w:t>
            </w:r>
          </w:p>
        </w:tc>
        <w:tc>
          <w:tcPr>
            <w:tcW w:w="960" w:type="dxa"/>
            <w:tcBorders>
              <w:top w:val="nil"/>
              <w:left w:val="nil"/>
              <w:bottom w:val="single" w:sz="8" w:space="0" w:color="auto"/>
              <w:right w:val="single" w:sz="8" w:space="0" w:color="auto"/>
            </w:tcBorders>
            <w:shd w:val="clear" w:color="auto" w:fill="auto"/>
            <w:noWrap/>
            <w:vAlign w:val="bottom"/>
          </w:tcPr>
          <w:p w14:paraId="51ADB89A" w14:textId="77777777" w:rsidR="000C67F6" w:rsidRPr="000C67F6" w:rsidRDefault="000C67F6" w:rsidP="000C67F6">
            <w:pPr>
              <w:jc w:val="center"/>
              <w:rPr>
                <w:rFonts w:cs="Arial"/>
                <w:lang w:eastAsia="en-GB"/>
              </w:rPr>
            </w:pPr>
            <w:r w:rsidRPr="000C67F6">
              <w:rPr>
                <w:rFonts w:cs="Arial"/>
                <w:lang w:eastAsia="en-GB"/>
              </w:rPr>
              <w:t> </w:t>
            </w:r>
          </w:p>
        </w:tc>
      </w:tr>
    </w:tbl>
    <w:p w14:paraId="78302FD7" w14:textId="77777777" w:rsidR="00DE1F19" w:rsidRDefault="00DE1F19">
      <w:pPr>
        <w:tabs>
          <w:tab w:val="left" w:pos="3405"/>
        </w:tabs>
        <w:sectPr w:rsidR="00DE1F19">
          <w:footerReference w:type="default" r:id="rId16"/>
          <w:pgSz w:w="16840" w:h="11907" w:orient="landscape" w:code="9"/>
          <w:pgMar w:top="1797" w:right="1440" w:bottom="1797" w:left="1440" w:header="720" w:footer="720" w:gutter="0"/>
          <w:cols w:space="720"/>
        </w:sectPr>
      </w:pPr>
    </w:p>
    <w:p w14:paraId="6BA85199" w14:textId="77777777" w:rsidR="00DE1F19" w:rsidRDefault="00DE1F19">
      <w:pPr>
        <w:pStyle w:val="Heading2"/>
        <w:numPr>
          <w:ilvl w:val="0"/>
          <w:numId w:val="0"/>
        </w:numPr>
        <w:rPr>
          <w:sz w:val="28"/>
        </w:rPr>
      </w:pPr>
      <w:r>
        <w:rPr>
          <w:sz w:val="28"/>
        </w:rPr>
        <w:lastRenderedPageBreak/>
        <w:t>Appendix D:  Abbreviations &amp; Definitions</w:t>
      </w:r>
    </w:p>
    <w:p w14:paraId="334F5C95" w14:textId="77777777" w:rsidR="00DE1F19" w:rsidRDefault="00DE1F19"/>
    <w:p w14:paraId="069F9FAB" w14:textId="77777777" w:rsidR="00DE1F19" w:rsidRDefault="00DE1F19">
      <w:pPr>
        <w:pStyle w:val="NGTSAppendix"/>
        <w:outlineLvl w:val="0"/>
        <w:rPr>
          <w:b/>
          <w:i/>
          <w:iCs/>
          <w:sz w:val="24"/>
        </w:rPr>
      </w:pPr>
      <w:r>
        <w:rPr>
          <w:b/>
          <w:i/>
          <w:iCs/>
          <w:sz w:val="24"/>
        </w:rPr>
        <w:t>Abbreviations</w:t>
      </w:r>
    </w:p>
    <w:p w14:paraId="34BD06F0" w14:textId="77777777" w:rsidR="00DE1F19" w:rsidRDefault="00DE1F19">
      <w:pPr>
        <w:keepNext/>
        <w:keepLines/>
        <w:jc w:val="both"/>
      </w:pPr>
      <w:r>
        <w:t>SPT</w:t>
      </w:r>
      <w:r>
        <w:tab/>
      </w:r>
      <w:r>
        <w:tab/>
        <w:t>S</w:t>
      </w:r>
      <w:r w:rsidR="00A219BA">
        <w:t>P Transmission plc</w:t>
      </w:r>
    </w:p>
    <w:p w14:paraId="52BFF848" w14:textId="77777777" w:rsidR="00DE1F19" w:rsidRDefault="00DE1F19">
      <w:pPr>
        <w:pStyle w:val="Heading3"/>
        <w:keepLines/>
        <w:numPr>
          <w:ilvl w:val="0"/>
          <w:numId w:val="0"/>
        </w:numPr>
        <w:spacing w:after="0"/>
      </w:pPr>
      <w:r>
        <w:t>SHE</w:t>
      </w:r>
      <w:r w:rsidR="00A219BA">
        <w:t>-</w:t>
      </w:r>
      <w:r>
        <w:t>T</w:t>
      </w:r>
      <w:r w:rsidR="00A219BA">
        <w:tab/>
      </w:r>
      <w:r w:rsidR="00A219BA">
        <w:tab/>
        <w:t>Scottish Hydro Electric Transmission plc</w:t>
      </w:r>
    </w:p>
    <w:p w14:paraId="29A4CCDB" w14:textId="77777777" w:rsidR="00DE1F19" w:rsidRDefault="00DE1F19">
      <w:pPr>
        <w:pStyle w:val="Heading3"/>
        <w:keepLines/>
        <w:numPr>
          <w:ilvl w:val="0"/>
          <w:numId w:val="0"/>
        </w:numPr>
        <w:spacing w:after="0"/>
      </w:pPr>
      <w:r>
        <w:t>SCADA</w:t>
      </w:r>
      <w:r>
        <w:tab/>
      </w:r>
      <w:r>
        <w:tab/>
        <w:t>Supervisory Control and Data Acquisition</w:t>
      </w:r>
    </w:p>
    <w:p w14:paraId="3253BA36" w14:textId="77777777" w:rsidR="00DE1F19" w:rsidRDefault="00DE1F19">
      <w:pPr>
        <w:keepNext/>
        <w:keepLines/>
        <w:jc w:val="both"/>
      </w:pPr>
      <w:r>
        <w:t>TO</w:t>
      </w:r>
      <w:r>
        <w:tab/>
      </w:r>
      <w:r>
        <w:tab/>
        <w:t>Transmission Owner</w:t>
      </w:r>
    </w:p>
    <w:p w14:paraId="511B7C7D" w14:textId="77777777" w:rsidR="00DE1F19" w:rsidRDefault="00DE1F19"/>
    <w:p w14:paraId="26839D34" w14:textId="77777777" w:rsidR="00DE1F19" w:rsidRDefault="00DE1F19">
      <w:pPr>
        <w:keepNext/>
        <w:keepLines/>
        <w:jc w:val="both"/>
        <w:rPr>
          <w:color w:val="FF0000"/>
        </w:rPr>
      </w:pPr>
    </w:p>
    <w:p w14:paraId="2232ACE8" w14:textId="77777777" w:rsidR="00DE1F19" w:rsidRDefault="00DE1F19">
      <w:pPr>
        <w:pStyle w:val="Heading2"/>
        <w:keepLines/>
        <w:numPr>
          <w:ilvl w:val="0"/>
          <w:numId w:val="0"/>
        </w:numPr>
        <w:jc w:val="both"/>
      </w:pPr>
      <w:r>
        <w:t>Definitions</w:t>
      </w:r>
    </w:p>
    <w:p w14:paraId="0D201208" w14:textId="77777777" w:rsidR="00DE1F19" w:rsidRDefault="00DE1F19">
      <w:pPr>
        <w:pStyle w:val="Header"/>
        <w:keepNext/>
        <w:keepLines/>
        <w:tabs>
          <w:tab w:val="clear" w:pos="4153"/>
          <w:tab w:val="clear" w:pos="8306"/>
        </w:tabs>
        <w:jc w:val="both"/>
        <w:rPr>
          <w:b/>
        </w:rPr>
      </w:pPr>
    </w:p>
    <w:p w14:paraId="226076E7" w14:textId="77777777" w:rsidR="00DE1F19" w:rsidRDefault="00DE1F19">
      <w:pPr>
        <w:pStyle w:val="Header"/>
        <w:keepNext/>
        <w:keepLines/>
        <w:tabs>
          <w:tab w:val="clear" w:pos="4153"/>
          <w:tab w:val="clear" w:pos="8306"/>
        </w:tabs>
        <w:jc w:val="both"/>
        <w:rPr>
          <w:b/>
        </w:rPr>
      </w:pPr>
      <w:r>
        <w:rPr>
          <w:b/>
        </w:rPr>
        <w:t>STC definitions used:</w:t>
      </w:r>
    </w:p>
    <w:p w14:paraId="69BE4605" w14:textId="77777777" w:rsidR="00DE1F19" w:rsidRDefault="00DE1F19">
      <w:pPr>
        <w:keepNext/>
        <w:keepLines/>
        <w:jc w:val="both"/>
      </w:pPr>
      <w:r>
        <w:t>Apparatus</w:t>
      </w:r>
    </w:p>
    <w:p w14:paraId="4391204F" w14:textId="77FBB3EF" w:rsidR="00CD4B61" w:rsidRDefault="0084214E">
      <w:pPr>
        <w:keepNext/>
        <w:keepLines/>
        <w:jc w:val="both"/>
      </w:pPr>
      <w:r>
        <w:t>The Company</w:t>
      </w:r>
    </w:p>
    <w:p w14:paraId="31913F28" w14:textId="77777777" w:rsidR="00DE1F19" w:rsidRDefault="00DE1F19">
      <w:pPr>
        <w:keepNext/>
        <w:keepLines/>
        <w:jc w:val="both"/>
      </w:pPr>
      <w:r>
        <w:t xml:space="preserve">NGET </w:t>
      </w:r>
    </w:p>
    <w:p w14:paraId="2C30ADCF" w14:textId="77777777" w:rsidR="00DE1F19" w:rsidRDefault="00DE1F19">
      <w:pPr>
        <w:keepNext/>
        <w:keepLines/>
        <w:jc w:val="both"/>
      </w:pPr>
      <w:r>
        <w:t>Plant</w:t>
      </w:r>
    </w:p>
    <w:p w14:paraId="6288B497" w14:textId="77777777" w:rsidR="00DE1F19" w:rsidRDefault="00DE1F19">
      <w:pPr>
        <w:keepNext/>
        <w:keepLines/>
        <w:jc w:val="both"/>
      </w:pPr>
      <w:r>
        <w:t>User</w:t>
      </w:r>
    </w:p>
    <w:p w14:paraId="3184EF41" w14:textId="77777777" w:rsidR="00DE1F19" w:rsidRDefault="00DE1F19">
      <w:pPr>
        <w:keepNext/>
        <w:keepLines/>
        <w:jc w:val="both"/>
      </w:pPr>
    </w:p>
    <w:p w14:paraId="53DB67C1" w14:textId="77777777" w:rsidR="00DE1F19" w:rsidRDefault="00DE1F19">
      <w:pPr>
        <w:keepNext/>
        <w:keepLines/>
        <w:jc w:val="both"/>
        <w:rPr>
          <w:b/>
        </w:rPr>
      </w:pPr>
      <w:r>
        <w:rPr>
          <w:b/>
        </w:rPr>
        <w:t>Grid Code definitions Used:</w:t>
      </w:r>
    </w:p>
    <w:p w14:paraId="23283A78" w14:textId="77777777" w:rsidR="00DE1F19" w:rsidRDefault="00DE1F19">
      <w:pPr>
        <w:keepNext/>
        <w:keepLines/>
        <w:jc w:val="both"/>
      </w:pPr>
      <w:r>
        <w:t>Protection Apparatus</w:t>
      </w:r>
    </w:p>
    <w:p w14:paraId="5957E1E3" w14:textId="77777777" w:rsidR="00DE1F19" w:rsidRDefault="00DE1F19">
      <w:pPr>
        <w:pStyle w:val="Left15"/>
        <w:keepNext/>
        <w:keepLines/>
        <w:spacing w:before="0" w:after="0"/>
        <w:ind w:left="0"/>
        <w:rPr>
          <w:b/>
          <w:bCs/>
        </w:rPr>
      </w:pPr>
    </w:p>
    <w:p w14:paraId="1B81A892" w14:textId="77777777" w:rsidR="00DE1F19" w:rsidRDefault="00DE1F19">
      <w:pPr>
        <w:pStyle w:val="Left15"/>
        <w:keepNext/>
        <w:keepLines/>
        <w:spacing w:before="0" w:after="0"/>
        <w:ind w:left="0"/>
        <w:rPr>
          <w:b/>
          <w:bCs/>
          <w:i/>
        </w:rPr>
      </w:pPr>
      <w:r>
        <w:rPr>
          <w:b/>
          <w:bCs/>
        </w:rPr>
        <w:t>Definition used from other STCPs:</w:t>
      </w:r>
    </w:p>
    <w:p w14:paraId="582C9A1E" w14:textId="77777777" w:rsidR="00DE1F19" w:rsidRDefault="00DE1F19">
      <w:pPr>
        <w:pStyle w:val="Header"/>
        <w:keepNext/>
        <w:keepLines/>
        <w:tabs>
          <w:tab w:val="clear" w:pos="4153"/>
          <w:tab w:val="clear" w:pos="8306"/>
        </w:tabs>
        <w:jc w:val="both"/>
      </w:pPr>
      <w:r>
        <w:rPr>
          <w:b/>
        </w:rPr>
        <w:t>Datalink</w:t>
      </w:r>
      <w:r>
        <w:rPr>
          <w:b/>
        </w:rPr>
        <w:tab/>
      </w:r>
      <w:r w:rsidRPr="00827636">
        <w:t>STCP04-2: Real Time Datalink Management</w:t>
      </w:r>
    </w:p>
    <w:p w14:paraId="422149C3" w14:textId="77777777" w:rsidR="00DE1F19" w:rsidRDefault="00DE1F19">
      <w:pPr>
        <w:pStyle w:val="BodyText"/>
        <w:keepNext/>
        <w:keepLines/>
        <w:rPr>
          <w:i w:val="0"/>
        </w:rPr>
      </w:pPr>
    </w:p>
    <w:p w14:paraId="1217A804" w14:textId="77777777" w:rsidR="00DE1F19" w:rsidRDefault="00DE1F19">
      <w:pPr>
        <w:pStyle w:val="BodyText"/>
        <w:keepNext/>
        <w:keepLines/>
        <w:rPr>
          <w:i w:val="0"/>
        </w:rPr>
      </w:pPr>
    </w:p>
    <w:p w14:paraId="309563B1" w14:textId="77777777" w:rsidR="00DE1F19" w:rsidRDefault="00DE1F19">
      <w:pPr>
        <w:pStyle w:val="BodyText"/>
        <w:keepNext/>
        <w:keepLines/>
        <w:rPr>
          <w:i w:val="0"/>
        </w:rPr>
      </w:pPr>
    </w:p>
    <w:p w14:paraId="6E1E46A7" w14:textId="77777777" w:rsidR="00DE1F19" w:rsidRDefault="00DE1F19">
      <w:pPr>
        <w:pStyle w:val="BodyText"/>
        <w:keepNext/>
        <w:keepLines/>
        <w:rPr>
          <w:i w:val="0"/>
        </w:rPr>
      </w:pPr>
    </w:p>
    <w:p w14:paraId="1A896E34" w14:textId="77777777" w:rsidR="00DE1F19" w:rsidRDefault="00DE1F19">
      <w:pPr>
        <w:pStyle w:val="BodyText"/>
        <w:keepNext/>
        <w:keepLines/>
        <w:rPr>
          <w:i w:val="0"/>
        </w:rPr>
      </w:pPr>
    </w:p>
    <w:p w14:paraId="25558C58" w14:textId="77777777" w:rsidR="00DE1F19" w:rsidRDefault="00DE1F19">
      <w:pPr>
        <w:pStyle w:val="BodyText"/>
        <w:keepNext/>
        <w:keepLines/>
        <w:rPr>
          <w:i w:val="0"/>
        </w:rPr>
      </w:pPr>
    </w:p>
    <w:p w14:paraId="5DF5E26F" w14:textId="77777777" w:rsidR="00DE1F19" w:rsidRDefault="00DE1F19">
      <w:pPr>
        <w:tabs>
          <w:tab w:val="left" w:pos="3405"/>
        </w:tabs>
      </w:pPr>
    </w:p>
    <w:sectPr w:rsidR="00DE1F19">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68BA2" w14:textId="77777777" w:rsidR="00D11D2C" w:rsidRDefault="00D11D2C">
      <w:r>
        <w:separator/>
      </w:r>
    </w:p>
  </w:endnote>
  <w:endnote w:type="continuationSeparator" w:id="0">
    <w:p w14:paraId="5DEC6BE6" w14:textId="77777777" w:rsidR="00D11D2C" w:rsidRDefault="00D11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2DC80" w14:textId="77777777" w:rsidR="00952B3B" w:rsidRDefault="00952B3B" w:rsidP="00952B3B">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004A86">
      <w:rPr>
        <w:rStyle w:val="PageNumber"/>
        <w:noProof/>
      </w:rPr>
      <w:t>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004A86">
      <w:rPr>
        <w:rStyle w:val="PageNumber"/>
        <w:noProof/>
      </w:rPr>
      <w:t>10</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D857C" w14:textId="77777777" w:rsidR="00DE1F19" w:rsidRDefault="00DE1F19">
    <w:pPr>
      <w:pStyle w:val="Footer"/>
      <w:jc w:val="center"/>
      <w:rPr>
        <w:snapToGrid w:val="0"/>
      </w:rP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004A86">
      <w:rPr>
        <w:noProof/>
        <w:snapToGrid w:val="0"/>
      </w:rPr>
      <w:t>10</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004A86">
      <w:rPr>
        <w:noProof/>
        <w:snapToGrid w:val="0"/>
      </w:rPr>
      <w:t>10</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7D5A5" w14:textId="77777777" w:rsidR="00D11D2C" w:rsidRDefault="00D11D2C">
      <w:r>
        <w:separator/>
      </w:r>
    </w:p>
  </w:footnote>
  <w:footnote w:type="continuationSeparator" w:id="0">
    <w:p w14:paraId="31507EF1" w14:textId="77777777" w:rsidR="00D11D2C" w:rsidRDefault="00D11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1EBFD" w14:textId="77777777" w:rsidR="00952B3B" w:rsidRDefault="00952B3B" w:rsidP="00952B3B">
    <w:pPr>
      <w:pStyle w:val="Header"/>
      <w:rPr>
        <w:snapToGrid w:val="0"/>
      </w:rPr>
    </w:pPr>
    <w:r>
      <w:rPr>
        <w:snapToGrid w:val="0"/>
      </w:rPr>
      <w:t xml:space="preserve">STCP 04-1 Real Time Data Change Management </w:t>
    </w:r>
  </w:p>
  <w:p w14:paraId="52B7430B" w14:textId="53630442" w:rsidR="00952B3B" w:rsidRDefault="00952B3B" w:rsidP="00952B3B">
    <w:pPr>
      <w:pStyle w:val="Header"/>
    </w:pPr>
    <w:r>
      <w:rPr>
        <w:snapToGrid w:val="0"/>
      </w:rPr>
      <w:t xml:space="preserve">Issue </w:t>
    </w:r>
    <w:r w:rsidRPr="00DE065A">
      <w:rPr>
        <w:snapToGrid w:val="0"/>
      </w:rPr>
      <w:t>00</w:t>
    </w:r>
    <w:r w:rsidR="00C557EB" w:rsidRPr="00DE065A">
      <w:rPr>
        <w:snapToGrid w:val="0"/>
      </w:rPr>
      <w:t>7</w:t>
    </w:r>
    <w:r w:rsidR="009977F4" w:rsidRPr="00DE065A">
      <w:t xml:space="preserve"> </w:t>
    </w:r>
    <w:r w:rsidR="00CD4B61" w:rsidRPr="00DE065A">
      <w:t>–</w:t>
    </w:r>
    <w:r w:rsidR="009977F4" w:rsidRPr="00DE065A">
      <w:t xml:space="preserve"> </w:t>
    </w:r>
    <w:r w:rsidR="001B022B">
      <w:t>25</w:t>
    </w:r>
    <w:r w:rsidR="00CD4B61" w:rsidRPr="00DE065A">
      <w:t>/04/20</w:t>
    </w:r>
    <w:r w:rsidR="00C557EB" w:rsidRPr="00DE065A">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02EA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6854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30F0BC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E4D434D"/>
    <w:multiLevelType w:val="hybridMultilevel"/>
    <w:tmpl w:val="319C9DD8"/>
    <w:lvl w:ilvl="0" w:tplc="20920844">
      <w:start w:val="1"/>
      <w:numFmt w:val="bullet"/>
      <w:lvlText w:val=""/>
      <w:lvlJc w:val="left"/>
      <w:pPr>
        <w:tabs>
          <w:tab w:val="num" w:pos="3567"/>
        </w:tabs>
        <w:ind w:left="3567" w:hanging="360"/>
      </w:pPr>
      <w:rPr>
        <w:rFonts w:ascii="Symbol" w:hAnsi="Symbol" w:hint="default"/>
      </w:rPr>
    </w:lvl>
    <w:lvl w:ilvl="1" w:tplc="8E9C91D0" w:tentative="1">
      <w:start w:val="1"/>
      <w:numFmt w:val="bullet"/>
      <w:lvlText w:val="o"/>
      <w:lvlJc w:val="left"/>
      <w:pPr>
        <w:tabs>
          <w:tab w:val="num" w:pos="4287"/>
        </w:tabs>
        <w:ind w:left="4287" w:hanging="360"/>
      </w:pPr>
      <w:rPr>
        <w:rFonts w:ascii="Courier New" w:hAnsi="Courier New" w:hint="default"/>
      </w:rPr>
    </w:lvl>
    <w:lvl w:ilvl="2" w:tplc="65D2AA8C" w:tentative="1">
      <w:start w:val="1"/>
      <w:numFmt w:val="bullet"/>
      <w:lvlText w:val=""/>
      <w:lvlJc w:val="left"/>
      <w:pPr>
        <w:tabs>
          <w:tab w:val="num" w:pos="5007"/>
        </w:tabs>
        <w:ind w:left="5007" w:hanging="360"/>
      </w:pPr>
      <w:rPr>
        <w:rFonts w:ascii="Wingdings" w:hAnsi="Wingdings" w:hint="default"/>
      </w:rPr>
    </w:lvl>
    <w:lvl w:ilvl="3" w:tplc="639AAAD4" w:tentative="1">
      <w:start w:val="1"/>
      <w:numFmt w:val="bullet"/>
      <w:lvlText w:val=""/>
      <w:lvlJc w:val="left"/>
      <w:pPr>
        <w:tabs>
          <w:tab w:val="num" w:pos="5727"/>
        </w:tabs>
        <w:ind w:left="5727" w:hanging="360"/>
      </w:pPr>
      <w:rPr>
        <w:rFonts w:ascii="Symbol" w:hAnsi="Symbol" w:hint="default"/>
      </w:rPr>
    </w:lvl>
    <w:lvl w:ilvl="4" w:tplc="235CD9E8" w:tentative="1">
      <w:start w:val="1"/>
      <w:numFmt w:val="bullet"/>
      <w:lvlText w:val="o"/>
      <w:lvlJc w:val="left"/>
      <w:pPr>
        <w:tabs>
          <w:tab w:val="num" w:pos="6447"/>
        </w:tabs>
        <w:ind w:left="6447" w:hanging="360"/>
      </w:pPr>
      <w:rPr>
        <w:rFonts w:ascii="Courier New" w:hAnsi="Courier New" w:hint="default"/>
      </w:rPr>
    </w:lvl>
    <w:lvl w:ilvl="5" w:tplc="1980B608" w:tentative="1">
      <w:start w:val="1"/>
      <w:numFmt w:val="bullet"/>
      <w:lvlText w:val=""/>
      <w:lvlJc w:val="left"/>
      <w:pPr>
        <w:tabs>
          <w:tab w:val="num" w:pos="7167"/>
        </w:tabs>
        <w:ind w:left="7167" w:hanging="360"/>
      </w:pPr>
      <w:rPr>
        <w:rFonts w:ascii="Wingdings" w:hAnsi="Wingdings" w:hint="default"/>
      </w:rPr>
    </w:lvl>
    <w:lvl w:ilvl="6" w:tplc="BF7A42C0" w:tentative="1">
      <w:start w:val="1"/>
      <w:numFmt w:val="bullet"/>
      <w:lvlText w:val=""/>
      <w:lvlJc w:val="left"/>
      <w:pPr>
        <w:tabs>
          <w:tab w:val="num" w:pos="7887"/>
        </w:tabs>
        <w:ind w:left="7887" w:hanging="360"/>
      </w:pPr>
      <w:rPr>
        <w:rFonts w:ascii="Symbol" w:hAnsi="Symbol" w:hint="default"/>
      </w:rPr>
    </w:lvl>
    <w:lvl w:ilvl="7" w:tplc="46BAB13A" w:tentative="1">
      <w:start w:val="1"/>
      <w:numFmt w:val="bullet"/>
      <w:lvlText w:val="o"/>
      <w:lvlJc w:val="left"/>
      <w:pPr>
        <w:tabs>
          <w:tab w:val="num" w:pos="8607"/>
        </w:tabs>
        <w:ind w:left="8607" w:hanging="360"/>
      </w:pPr>
      <w:rPr>
        <w:rFonts w:ascii="Courier New" w:hAnsi="Courier New" w:hint="default"/>
      </w:rPr>
    </w:lvl>
    <w:lvl w:ilvl="8" w:tplc="7DC8CBC8" w:tentative="1">
      <w:start w:val="1"/>
      <w:numFmt w:val="bullet"/>
      <w:lvlText w:val=""/>
      <w:lvlJc w:val="left"/>
      <w:pPr>
        <w:tabs>
          <w:tab w:val="num" w:pos="9327"/>
        </w:tabs>
        <w:ind w:left="9327" w:hanging="360"/>
      </w:pPr>
      <w:rPr>
        <w:rFonts w:ascii="Wingdings" w:hAnsi="Wingdings" w:hint="default"/>
      </w:rPr>
    </w:lvl>
  </w:abstractNum>
  <w:abstractNum w:abstractNumId="5" w15:restartNumberingAfterBreak="0">
    <w:nsid w:val="46D946B2"/>
    <w:multiLevelType w:val="multilevel"/>
    <w:tmpl w:val="824E7E0A"/>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6" w15:restartNumberingAfterBreak="0">
    <w:nsid w:val="662C658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166302F"/>
    <w:multiLevelType w:val="multilevel"/>
    <w:tmpl w:val="97F2C56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97725757">
    <w:abstractNumId w:val="5"/>
  </w:num>
  <w:num w:numId="2" w16cid:durableId="392192909">
    <w:abstractNumId w:val="4"/>
  </w:num>
  <w:num w:numId="3" w16cid:durableId="329335919">
    <w:abstractNumId w:val="1"/>
  </w:num>
  <w:num w:numId="4" w16cid:durableId="1509442471">
    <w:abstractNumId w:val="2"/>
  </w:num>
  <w:num w:numId="5" w16cid:durableId="1738086147">
    <w:abstractNumId w:val="3"/>
  </w:num>
  <w:num w:numId="6" w16cid:durableId="1399282786">
    <w:abstractNumId w:val="6"/>
  </w:num>
  <w:num w:numId="7" w16cid:durableId="581447387">
    <w:abstractNumId w:val="0"/>
  </w:num>
  <w:num w:numId="8" w16cid:durableId="1998535909">
    <w:abstractNumId w:val="7"/>
  </w:num>
  <w:num w:numId="9" w16cid:durableId="1326202676">
    <w:abstractNumId w:val="5"/>
    <w:lvlOverride w:ilvl="0">
      <w:startOverride w:val="3"/>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E1F19"/>
    <w:rsid w:val="00004A86"/>
    <w:rsid w:val="00012F49"/>
    <w:rsid w:val="000353F4"/>
    <w:rsid w:val="00040EA7"/>
    <w:rsid w:val="00050019"/>
    <w:rsid w:val="00074525"/>
    <w:rsid w:val="000945D5"/>
    <w:rsid w:val="000A6BCE"/>
    <w:rsid w:val="000C0FA2"/>
    <w:rsid w:val="000C67F6"/>
    <w:rsid w:val="000D2D24"/>
    <w:rsid w:val="001040ED"/>
    <w:rsid w:val="00115534"/>
    <w:rsid w:val="00117CCD"/>
    <w:rsid w:val="00121047"/>
    <w:rsid w:val="00152385"/>
    <w:rsid w:val="00152B38"/>
    <w:rsid w:val="0015546C"/>
    <w:rsid w:val="00155AA8"/>
    <w:rsid w:val="001667EA"/>
    <w:rsid w:val="00177AE2"/>
    <w:rsid w:val="00191FEC"/>
    <w:rsid w:val="001B022B"/>
    <w:rsid w:val="001C0778"/>
    <w:rsid w:val="001C3605"/>
    <w:rsid w:val="001C4B67"/>
    <w:rsid w:val="001E563A"/>
    <w:rsid w:val="001F70E5"/>
    <w:rsid w:val="00202B59"/>
    <w:rsid w:val="00210AA7"/>
    <w:rsid w:val="002232B3"/>
    <w:rsid w:val="00232F9D"/>
    <w:rsid w:val="00235689"/>
    <w:rsid w:val="0024128A"/>
    <w:rsid w:val="00250C6A"/>
    <w:rsid w:val="00284568"/>
    <w:rsid w:val="00286BA6"/>
    <w:rsid w:val="00296585"/>
    <w:rsid w:val="002A0A11"/>
    <w:rsid w:val="002B31DC"/>
    <w:rsid w:val="002C065D"/>
    <w:rsid w:val="002F4FB1"/>
    <w:rsid w:val="002F77E7"/>
    <w:rsid w:val="00304F09"/>
    <w:rsid w:val="00310936"/>
    <w:rsid w:val="00323612"/>
    <w:rsid w:val="00326595"/>
    <w:rsid w:val="00350445"/>
    <w:rsid w:val="003565A2"/>
    <w:rsid w:val="00380FCC"/>
    <w:rsid w:val="003C6A2F"/>
    <w:rsid w:val="003F036A"/>
    <w:rsid w:val="00437AAE"/>
    <w:rsid w:val="004470B8"/>
    <w:rsid w:val="00453EA1"/>
    <w:rsid w:val="00484609"/>
    <w:rsid w:val="00487E80"/>
    <w:rsid w:val="00496396"/>
    <w:rsid w:val="004A1619"/>
    <w:rsid w:val="004C7309"/>
    <w:rsid w:val="004D637A"/>
    <w:rsid w:val="004E4A6C"/>
    <w:rsid w:val="00507C7E"/>
    <w:rsid w:val="00527E6D"/>
    <w:rsid w:val="0056540E"/>
    <w:rsid w:val="005739A6"/>
    <w:rsid w:val="00580F68"/>
    <w:rsid w:val="00585B5B"/>
    <w:rsid w:val="0059457C"/>
    <w:rsid w:val="005A3C1A"/>
    <w:rsid w:val="005A5DC1"/>
    <w:rsid w:val="005A7EFB"/>
    <w:rsid w:val="005D1E36"/>
    <w:rsid w:val="005E6326"/>
    <w:rsid w:val="00616C01"/>
    <w:rsid w:val="0063409F"/>
    <w:rsid w:val="0064124C"/>
    <w:rsid w:val="00650F73"/>
    <w:rsid w:val="006633EC"/>
    <w:rsid w:val="00676613"/>
    <w:rsid w:val="006A46C8"/>
    <w:rsid w:val="006F10FE"/>
    <w:rsid w:val="006F31EE"/>
    <w:rsid w:val="00763FB5"/>
    <w:rsid w:val="007835DD"/>
    <w:rsid w:val="00787555"/>
    <w:rsid w:val="00794350"/>
    <w:rsid w:val="007A006C"/>
    <w:rsid w:val="007A45A1"/>
    <w:rsid w:val="007A7763"/>
    <w:rsid w:val="007C5F58"/>
    <w:rsid w:val="007D1D65"/>
    <w:rsid w:val="00804CDD"/>
    <w:rsid w:val="008118CB"/>
    <w:rsid w:val="00811F12"/>
    <w:rsid w:val="00827636"/>
    <w:rsid w:val="0084214E"/>
    <w:rsid w:val="00847CF1"/>
    <w:rsid w:val="008B166F"/>
    <w:rsid w:val="008F5A90"/>
    <w:rsid w:val="009051FE"/>
    <w:rsid w:val="00923DF2"/>
    <w:rsid w:val="00952B3B"/>
    <w:rsid w:val="009569CD"/>
    <w:rsid w:val="009977F4"/>
    <w:rsid w:val="009A499D"/>
    <w:rsid w:val="009A7CFE"/>
    <w:rsid w:val="009B0097"/>
    <w:rsid w:val="009E0757"/>
    <w:rsid w:val="00A0752F"/>
    <w:rsid w:val="00A10A74"/>
    <w:rsid w:val="00A20373"/>
    <w:rsid w:val="00A219BA"/>
    <w:rsid w:val="00A614DE"/>
    <w:rsid w:val="00AA5A70"/>
    <w:rsid w:val="00AC1F8E"/>
    <w:rsid w:val="00AC50BF"/>
    <w:rsid w:val="00AE546B"/>
    <w:rsid w:val="00B52EF8"/>
    <w:rsid w:val="00B57B0D"/>
    <w:rsid w:val="00B96FF6"/>
    <w:rsid w:val="00BA1FC6"/>
    <w:rsid w:val="00BD1A93"/>
    <w:rsid w:val="00BE55CD"/>
    <w:rsid w:val="00C10120"/>
    <w:rsid w:val="00C22AD5"/>
    <w:rsid w:val="00C23BEA"/>
    <w:rsid w:val="00C557EB"/>
    <w:rsid w:val="00CA07EE"/>
    <w:rsid w:val="00CA732B"/>
    <w:rsid w:val="00CB5C6F"/>
    <w:rsid w:val="00CB6AFD"/>
    <w:rsid w:val="00CC0B25"/>
    <w:rsid w:val="00CD4B61"/>
    <w:rsid w:val="00D11D2C"/>
    <w:rsid w:val="00D22AB8"/>
    <w:rsid w:val="00D234F3"/>
    <w:rsid w:val="00D357AE"/>
    <w:rsid w:val="00D53BCE"/>
    <w:rsid w:val="00D55ADC"/>
    <w:rsid w:val="00D733C4"/>
    <w:rsid w:val="00D83310"/>
    <w:rsid w:val="00D85004"/>
    <w:rsid w:val="00DA1A05"/>
    <w:rsid w:val="00DE065A"/>
    <w:rsid w:val="00DE1F19"/>
    <w:rsid w:val="00E00632"/>
    <w:rsid w:val="00E75A71"/>
    <w:rsid w:val="00E95172"/>
    <w:rsid w:val="00ED130D"/>
    <w:rsid w:val="00EE0AC2"/>
    <w:rsid w:val="00F1306D"/>
    <w:rsid w:val="00F22702"/>
    <w:rsid w:val="00F25121"/>
    <w:rsid w:val="00F44E09"/>
    <w:rsid w:val="00F7503A"/>
    <w:rsid w:val="00F85580"/>
    <w:rsid w:val="00FE0158"/>
    <w:rsid w:val="00FE43B6"/>
    <w:rsid w:val="00FF73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8"/>
    <o:shapelayout v:ext="edit">
      <o:idmap v:ext="edit" data="1"/>
    </o:shapelayout>
  </w:shapeDefaults>
  <w:decimalSymbol w:val="."/>
  <w:listSeparator w:val=","/>
  <w14:docId w14:val="3D0672BA"/>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eastAsia="en-US"/>
    </w:rPr>
  </w:style>
  <w:style w:type="paragraph" w:styleId="Heading1">
    <w:name w:val="heading 1"/>
    <w:basedOn w:val="Normal"/>
    <w:next w:val="Normal"/>
    <w:qFormat/>
    <w:pPr>
      <w:keepNext/>
      <w:numPr>
        <w:numId w:val="1"/>
      </w:numPr>
      <w:spacing w:before="240" w:after="60"/>
      <w:outlineLvl w:val="0"/>
    </w:pPr>
    <w:rPr>
      <w:b/>
      <w:kern w:val="28"/>
      <w:sz w:val="28"/>
    </w:rPr>
  </w:style>
  <w:style w:type="paragraph" w:styleId="Heading2">
    <w:name w:val="heading 2"/>
    <w:basedOn w:val="Normal"/>
    <w:next w:val="Normal"/>
    <w:qFormat/>
    <w:pPr>
      <w:keepNext/>
      <w:numPr>
        <w:ilvl w:val="1"/>
        <w:numId w:val="1"/>
      </w:numPr>
      <w:spacing w:before="240" w:after="60"/>
      <w:outlineLvl w:val="1"/>
    </w:pPr>
    <w:rPr>
      <w:b/>
      <w:i/>
      <w:sz w:val="24"/>
    </w:rPr>
  </w:style>
  <w:style w:type="paragraph" w:styleId="Heading3">
    <w:name w:val="heading 3"/>
    <w:basedOn w:val="Normal"/>
    <w:next w:val="Normal"/>
    <w:qFormat/>
    <w:pPr>
      <w:keepNext/>
      <w:numPr>
        <w:ilvl w:val="2"/>
        <w:numId w:val="1"/>
      </w:numPr>
      <w:spacing w:after="120"/>
      <w:jc w:val="both"/>
      <w:outlineLvl w:val="2"/>
    </w:p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i/>
    </w:rPr>
  </w:style>
  <w:style w:type="paragraph" w:styleId="FootnoteText">
    <w:name w:val="footnote text"/>
    <w:basedOn w:val="Normal"/>
    <w:semiHidden/>
  </w:style>
  <w:style w:type="paragraph" w:styleId="BodyText2">
    <w:name w:val="Body Text 2"/>
    <w:basedOn w:val="Normal"/>
    <w:rPr>
      <w:color w:val="FF0000"/>
    </w:rPr>
  </w:style>
  <w:style w:type="paragraph" w:styleId="ListBullet">
    <w:name w:val="List Bullet"/>
    <w:basedOn w:val="Normal"/>
    <w:autoRedefine/>
    <w:rPr>
      <w:sz w:val="24"/>
    </w:rPr>
  </w:style>
  <w:style w:type="paragraph" w:styleId="BodyTextIndent">
    <w:name w:val="Body Text Indent"/>
    <w:basedOn w:val="Normal"/>
    <w:pPr>
      <w:ind w:left="585"/>
    </w:pPr>
  </w:style>
  <w:style w:type="paragraph" w:styleId="Title">
    <w:name w:val="Title"/>
    <w:basedOn w:val="Normal"/>
    <w:qFormat/>
    <w:pPr>
      <w:jc w:val="center"/>
    </w:pPr>
    <w:rPr>
      <w:sz w:val="24"/>
      <w:u w:val="single"/>
    </w:rPr>
  </w:style>
  <w:style w:type="paragraph" w:styleId="BodyText3">
    <w:name w:val="Body Text 3"/>
    <w:basedOn w:val="Normal"/>
    <w:rPr>
      <w:sz w:val="16"/>
    </w:rPr>
  </w:style>
  <w:style w:type="paragraph" w:styleId="BodyTextIndent2">
    <w:name w:val="Body Text Indent 2"/>
    <w:basedOn w:val="Normal"/>
    <w:pPr>
      <w:ind w:left="720"/>
    </w:pPr>
  </w:style>
  <w:style w:type="paragraph" w:styleId="BodyTextIndent3">
    <w:name w:val="Body Text Indent 3"/>
    <w:basedOn w:val="Normal"/>
    <w:pPr>
      <w:ind w:left="585"/>
    </w:pPr>
    <w:rPr>
      <w:sz w:val="22"/>
    </w:rPr>
  </w:style>
  <w:style w:type="paragraph" w:customStyle="1" w:styleId="Appendix">
    <w:name w:val="Appendix"/>
    <w:basedOn w:val="Normal"/>
    <w:pPr>
      <w:tabs>
        <w:tab w:val="left" w:pos="0"/>
        <w:tab w:val="center" w:pos="4536"/>
        <w:tab w:val="right" w:pos="8929"/>
      </w:tabs>
      <w:spacing w:after="120"/>
    </w:pPr>
    <w:rPr>
      <w:b/>
      <w:color w:val="000000"/>
    </w:rPr>
  </w:style>
  <w:style w:type="paragraph" w:styleId="DocumentMap">
    <w:name w:val="Document Map"/>
    <w:basedOn w:val="Normal"/>
    <w:semiHidden/>
    <w:pPr>
      <w:shd w:val="clear" w:color="auto" w:fill="000080"/>
    </w:pPr>
    <w:rPr>
      <w:rFonts w:ascii="Tahoma" w:hAnsi="Tahoma"/>
    </w:rPr>
  </w:style>
  <w:style w:type="paragraph" w:customStyle="1" w:styleId="BulletList">
    <w:name w:val="Bullet List"/>
    <w:basedOn w:val="Normal"/>
    <w:pPr>
      <w:numPr>
        <w:numId w:val="3"/>
      </w:numPr>
      <w:spacing w:after="120"/>
    </w:pPr>
  </w:style>
  <w:style w:type="character" w:styleId="PageNumber">
    <w:name w:val="page number"/>
    <w:basedOn w:val="DefaultParagraphFont"/>
  </w:style>
  <w:style w:type="paragraph" w:customStyle="1" w:styleId="NGTSAppendix">
    <w:name w:val="NGTS Appendix"/>
    <w:basedOn w:val="Normal"/>
    <w:pPr>
      <w:keepNext/>
      <w:keepLines/>
      <w:widowControl w:val="0"/>
      <w:jc w:val="both"/>
    </w:pPr>
    <w:rPr>
      <w:snapToGrid w:val="0"/>
      <w:sz w:val="22"/>
    </w:rPr>
  </w:style>
  <w:style w:type="paragraph" w:customStyle="1" w:styleId="Left15">
    <w:name w:val="Left 1.5"/>
    <w:basedOn w:val="Normal"/>
    <w:pPr>
      <w:spacing w:before="120" w:after="240"/>
      <w:ind w:left="851"/>
    </w:pPr>
  </w:style>
  <w:style w:type="paragraph" w:styleId="BalloonText">
    <w:name w:val="Balloon Text"/>
    <w:basedOn w:val="Normal"/>
    <w:semiHidden/>
    <w:rsid w:val="00F22702"/>
    <w:rPr>
      <w:rFonts w:ascii="Tahoma" w:hAnsi="Tahoma" w:cs="Tahoma"/>
      <w:sz w:val="16"/>
      <w:szCs w:val="16"/>
    </w:rPr>
  </w:style>
  <w:style w:type="table" w:styleId="TableGrid">
    <w:name w:val="Table Grid"/>
    <w:basedOn w:val="TableNormal"/>
    <w:rsid w:val="00E95172"/>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557EB"/>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98748">
      <w:bodyDiv w:val="1"/>
      <w:marLeft w:val="0"/>
      <w:marRight w:val="0"/>
      <w:marTop w:val="0"/>
      <w:marBottom w:val="0"/>
      <w:divBdr>
        <w:top w:val="none" w:sz="0" w:space="0" w:color="auto"/>
        <w:left w:val="none" w:sz="0" w:space="0" w:color="auto"/>
        <w:bottom w:val="none" w:sz="0" w:space="0" w:color="auto"/>
        <w:right w:val="none" w:sz="0" w:space="0" w:color="auto"/>
      </w:divBdr>
    </w:div>
    <w:div w:id="279268289">
      <w:bodyDiv w:val="1"/>
      <w:marLeft w:val="0"/>
      <w:marRight w:val="0"/>
      <w:marTop w:val="0"/>
      <w:marBottom w:val="0"/>
      <w:divBdr>
        <w:top w:val="none" w:sz="0" w:space="0" w:color="auto"/>
        <w:left w:val="none" w:sz="0" w:space="0" w:color="auto"/>
        <w:bottom w:val="none" w:sz="0" w:space="0" w:color="auto"/>
        <w:right w:val="none" w:sz="0" w:space="0" w:color="auto"/>
      </w:divBdr>
    </w:div>
    <w:div w:id="318654347">
      <w:bodyDiv w:val="1"/>
      <w:marLeft w:val="0"/>
      <w:marRight w:val="0"/>
      <w:marTop w:val="0"/>
      <w:marBottom w:val="0"/>
      <w:divBdr>
        <w:top w:val="none" w:sz="0" w:space="0" w:color="auto"/>
        <w:left w:val="none" w:sz="0" w:space="0" w:color="auto"/>
        <w:bottom w:val="none" w:sz="0" w:space="0" w:color="auto"/>
        <w:right w:val="none" w:sz="0" w:space="0" w:color="auto"/>
      </w:divBdr>
    </w:div>
    <w:div w:id="478811322">
      <w:bodyDiv w:val="1"/>
      <w:marLeft w:val="0"/>
      <w:marRight w:val="0"/>
      <w:marTop w:val="0"/>
      <w:marBottom w:val="0"/>
      <w:divBdr>
        <w:top w:val="none" w:sz="0" w:space="0" w:color="auto"/>
        <w:left w:val="none" w:sz="0" w:space="0" w:color="auto"/>
        <w:bottom w:val="none" w:sz="0" w:space="0" w:color="auto"/>
        <w:right w:val="none" w:sz="0" w:space="0" w:color="auto"/>
      </w:divBdr>
    </w:div>
    <w:div w:id="1224027055">
      <w:bodyDiv w:val="1"/>
      <w:marLeft w:val="0"/>
      <w:marRight w:val="0"/>
      <w:marTop w:val="0"/>
      <w:marBottom w:val="0"/>
      <w:divBdr>
        <w:top w:val="none" w:sz="0" w:space="0" w:color="auto"/>
        <w:left w:val="none" w:sz="0" w:space="0" w:color="auto"/>
        <w:bottom w:val="none" w:sz="0" w:space="0" w:color="auto"/>
        <w:right w:val="none" w:sz="0" w:space="0" w:color="auto"/>
      </w:divBdr>
    </w:div>
    <w:div w:id="181340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0661EF-A50D-4ECE-815D-DDEFE33FD332}">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2.xml><?xml version="1.0" encoding="utf-8"?>
<ds:datastoreItem xmlns:ds="http://schemas.openxmlformats.org/officeDocument/2006/customXml" ds:itemID="{4ED45063-467A-498C-B92A-D44BD56570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592BD8-5855-40B3-9425-86B83140D4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1751</Words>
  <Characters>9985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4-1 Real Time Data Management</vt:lpstr>
    </vt:vector>
  </TitlesOfParts>
  <Company>NGC</Company>
  <LinksUpToDate>false</LinksUpToDate>
  <CharactersWithSpaces>11713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4-1 Real Time Data Management</dc:title>
  <dc:subject/>
  <dc:creator>Greg Farrell</dc:creator>
  <cp:keywords/>
  <dc:description>David Nicols comments implemented where appropriate._x000d_
Janet Cursi's comments implemented_x000d_
_x000d_
SP's new comments, CDA and legal comments included_x000d_
_x000d_
Final comments from SP added</dc:description>
  <cp:lastModifiedBy>Steve Baker [NESO]</cp:lastModifiedBy>
  <cp:revision>15</cp:revision>
  <cp:lastPrinted>2023-04-06T11:05:00Z</cp:lastPrinted>
  <dcterms:created xsi:type="dcterms:W3CDTF">2023-03-06T17:03:00Z</dcterms:created>
  <dcterms:modified xsi:type="dcterms:W3CDTF">2025-10-15T15:46:00Z</dcterms:modified>
  <cp:category>v7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140722195</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104009128</vt:i4>
  </property>
  <property fmtid="{D5CDD505-2E9C-101B-9397-08002B2CF9AE}" pid="10" name="_ReviewingToolsShownOnce">
    <vt:lpwstr/>
  </property>
  <property fmtid="{D5CDD505-2E9C-101B-9397-08002B2CF9AE}" pid="11" name="ContentTypeId">
    <vt:lpwstr>0x010100B4C46F44E5CB4144B14721DA3AAC8360</vt:lpwstr>
  </property>
  <property fmtid="{D5CDD505-2E9C-101B-9397-08002B2CF9AE}" pid="12" name="MediaServiceImageTags">
    <vt:lpwstr/>
  </property>
  <property fmtid="{D5CDD505-2E9C-101B-9397-08002B2CF9AE}" pid="13" name="Order">
    <vt:r8>2089500</vt:r8>
  </property>
</Properties>
</file>